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930869" w:rsidP="00E432E1">
      <w:pPr>
        <w:spacing w:after="200"/>
        <w:jc w:val="center"/>
        <w:rPr>
          <w:rFonts w:cs="Times New Roman"/>
        </w:rPr>
      </w:pPr>
      <w:r>
        <w:rPr>
          <w:rFonts w:cs="Times New Roman"/>
          <w:noProof/>
          <w:lang w:eastAsia="pl-PL"/>
        </w:rPr>
        <w:drawing>
          <wp:inline distT="0" distB="0" distL="0" distR="0" wp14:anchorId="637BDCB3" wp14:editId="21CEA070">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B774E6">
        <w:rPr>
          <w:rFonts w:cs="Times New Roman"/>
        </w:rPr>
        <w:t>59</w:t>
      </w:r>
      <w:r w:rsidR="005E1E0C" w:rsidRPr="00C96E68">
        <w:rPr>
          <w:rFonts w:cs="Times New Roman"/>
        </w:rPr>
        <w:t>.</w:t>
      </w:r>
      <w:r w:rsidR="00DF0700">
        <w:rPr>
          <w:rFonts w:cs="Times New Roman"/>
        </w:rPr>
        <w:t>0</w:t>
      </w:r>
      <w:r w:rsidR="00976774">
        <w:rPr>
          <w:rFonts w:cs="Times New Roman"/>
        </w:rPr>
        <w:t xml:space="preserve"> </w:t>
      </w:r>
      <w:r w:rsidR="009D52BA">
        <w:rPr>
          <w:rFonts w:cs="Times New Roman"/>
        </w:rPr>
        <w:t>-</w:t>
      </w:r>
      <w:r w:rsidR="00313E16">
        <w:rPr>
          <w:rFonts w:cs="Times New Roman"/>
        </w:rPr>
        <w:t xml:space="preserve"> </w:t>
      </w:r>
      <w:r w:rsidR="00301524" w:rsidRPr="00301524">
        <w:rPr>
          <w:rFonts w:cs="Times New Roman"/>
        </w:rPr>
        <w:t xml:space="preserve">27 </w:t>
      </w:r>
      <w:r w:rsidR="00B774E6">
        <w:rPr>
          <w:rFonts w:cs="Times New Roman"/>
        </w:rPr>
        <w:t>październ</w:t>
      </w:r>
      <w:bookmarkStart w:id="1" w:name="_GoBack"/>
      <w:bookmarkEnd w:id="1"/>
      <w:r w:rsidR="00B774E6">
        <w:rPr>
          <w:rFonts w:cs="Times New Roman"/>
        </w:rPr>
        <w:t xml:space="preserve">ika </w:t>
      </w:r>
      <w:r w:rsidR="00986D1F">
        <w:rPr>
          <w:rFonts w:cs="Times New Roman"/>
        </w:rPr>
        <w:t>202</w:t>
      </w:r>
      <w:r w:rsidR="006F60DA">
        <w:rPr>
          <w:rFonts w:cs="Times New Roman"/>
        </w:rPr>
        <w:t>1</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675D0B33" wp14:editId="778393D7">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anchor>
        </w:drawing>
      </w:r>
    </w:p>
    <w:p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185BB9">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Pr>
            <w:noProof/>
            <w:webHidden/>
          </w:rPr>
          <w:fldChar w:fldCharType="begin"/>
        </w:r>
        <w:r w:rsidR="007054D9">
          <w:rPr>
            <w:noProof/>
            <w:webHidden/>
          </w:rPr>
          <w:instrText xml:space="preserve"> PAGEREF _Toc53388628 \h </w:instrText>
        </w:r>
        <w:r>
          <w:rPr>
            <w:noProof/>
            <w:webHidden/>
          </w:rPr>
        </w:r>
        <w:r>
          <w:rPr>
            <w:noProof/>
            <w:webHidden/>
          </w:rPr>
          <w:fldChar w:fldCharType="separate"/>
        </w:r>
        <w:r w:rsidR="007054D9">
          <w:rPr>
            <w:noProof/>
            <w:webHidden/>
          </w:rPr>
          <w:t>1</w:t>
        </w:r>
        <w:r>
          <w:rPr>
            <w:noProof/>
            <w:webHidden/>
          </w:rPr>
          <w:fldChar w:fldCharType="end"/>
        </w:r>
      </w:hyperlink>
    </w:p>
    <w:p w:rsidR="007054D9" w:rsidRDefault="00301524">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185BB9">
          <w:rPr>
            <w:noProof/>
            <w:webHidden/>
          </w:rPr>
          <w:fldChar w:fldCharType="begin"/>
        </w:r>
        <w:r w:rsidR="007054D9">
          <w:rPr>
            <w:noProof/>
            <w:webHidden/>
          </w:rPr>
          <w:instrText xml:space="preserve"> PAGEREF _Toc53388629 \h </w:instrText>
        </w:r>
        <w:r w:rsidR="00185BB9">
          <w:rPr>
            <w:noProof/>
            <w:webHidden/>
          </w:rPr>
        </w:r>
        <w:r w:rsidR="00185BB9">
          <w:rPr>
            <w:noProof/>
            <w:webHidden/>
          </w:rPr>
          <w:fldChar w:fldCharType="separate"/>
        </w:r>
        <w:r w:rsidR="007054D9">
          <w:rPr>
            <w:noProof/>
            <w:webHidden/>
          </w:rPr>
          <w:t>5</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185BB9">
          <w:rPr>
            <w:noProof/>
            <w:webHidden/>
          </w:rPr>
          <w:fldChar w:fldCharType="begin"/>
        </w:r>
        <w:r w:rsidR="007054D9">
          <w:rPr>
            <w:noProof/>
            <w:webHidden/>
          </w:rPr>
          <w:instrText xml:space="preserve"> PAGEREF _Toc53388630 \h </w:instrText>
        </w:r>
        <w:r w:rsidR="00185BB9">
          <w:rPr>
            <w:noProof/>
            <w:webHidden/>
          </w:rPr>
        </w:r>
        <w:r w:rsidR="00185BB9">
          <w:rPr>
            <w:noProof/>
            <w:webHidden/>
          </w:rPr>
          <w:fldChar w:fldCharType="separate"/>
        </w:r>
        <w:r w:rsidR="007054D9">
          <w:rPr>
            <w:noProof/>
            <w:webHidden/>
          </w:rPr>
          <w:t>7</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185BB9">
          <w:rPr>
            <w:noProof/>
            <w:webHidden/>
          </w:rPr>
          <w:fldChar w:fldCharType="begin"/>
        </w:r>
        <w:r w:rsidR="007054D9">
          <w:rPr>
            <w:noProof/>
            <w:webHidden/>
          </w:rPr>
          <w:instrText xml:space="preserve"> PAGEREF _Toc53388631 \h </w:instrText>
        </w:r>
        <w:r w:rsidR="00185BB9">
          <w:rPr>
            <w:noProof/>
            <w:webHidden/>
          </w:rPr>
        </w:r>
        <w:r w:rsidR="00185BB9">
          <w:rPr>
            <w:noProof/>
            <w:webHidden/>
          </w:rPr>
          <w:fldChar w:fldCharType="separate"/>
        </w:r>
        <w:r w:rsidR="007054D9">
          <w:rPr>
            <w:noProof/>
            <w:webHidden/>
          </w:rPr>
          <w:t>12</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185BB9">
          <w:rPr>
            <w:noProof/>
            <w:webHidden/>
          </w:rPr>
          <w:fldChar w:fldCharType="begin"/>
        </w:r>
        <w:r w:rsidR="007054D9">
          <w:rPr>
            <w:noProof/>
            <w:webHidden/>
          </w:rPr>
          <w:instrText xml:space="preserve"> PAGEREF _Toc53388632 \h </w:instrText>
        </w:r>
        <w:r w:rsidR="00185BB9">
          <w:rPr>
            <w:noProof/>
            <w:webHidden/>
          </w:rPr>
        </w:r>
        <w:r w:rsidR="00185BB9">
          <w:rPr>
            <w:noProof/>
            <w:webHidden/>
          </w:rPr>
          <w:fldChar w:fldCharType="separate"/>
        </w:r>
        <w:r w:rsidR="007054D9">
          <w:rPr>
            <w:noProof/>
            <w:webHidden/>
          </w:rPr>
          <w:t>16</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185BB9">
          <w:rPr>
            <w:noProof/>
            <w:webHidden/>
          </w:rPr>
          <w:fldChar w:fldCharType="begin"/>
        </w:r>
        <w:r w:rsidR="007054D9">
          <w:rPr>
            <w:noProof/>
            <w:webHidden/>
          </w:rPr>
          <w:instrText xml:space="preserve"> PAGEREF _Toc53388633 \h </w:instrText>
        </w:r>
        <w:r w:rsidR="00185BB9">
          <w:rPr>
            <w:noProof/>
            <w:webHidden/>
          </w:rPr>
        </w:r>
        <w:r w:rsidR="00185BB9">
          <w:rPr>
            <w:noProof/>
            <w:webHidden/>
          </w:rPr>
          <w:fldChar w:fldCharType="separate"/>
        </w:r>
        <w:r w:rsidR="007054D9">
          <w:rPr>
            <w:noProof/>
            <w:webHidden/>
          </w:rPr>
          <w:t>20</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185BB9">
          <w:rPr>
            <w:noProof/>
            <w:webHidden/>
          </w:rPr>
          <w:fldChar w:fldCharType="begin"/>
        </w:r>
        <w:r w:rsidR="007054D9">
          <w:rPr>
            <w:noProof/>
            <w:webHidden/>
          </w:rPr>
          <w:instrText xml:space="preserve"> PAGEREF _Toc53388634 \h </w:instrText>
        </w:r>
        <w:r w:rsidR="00185BB9">
          <w:rPr>
            <w:noProof/>
            <w:webHidden/>
          </w:rPr>
        </w:r>
        <w:r w:rsidR="00185BB9">
          <w:rPr>
            <w:noProof/>
            <w:webHidden/>
          </w:rPr>
          <w:fldChar w:fldCharType="separate"/>
        </w:r>
        <w:r w:rsidR="007054D9">
          <w:rPr>
            <w:noProof/>
            <w:webHidden/>
          </w:rPr>
          <w:t>29</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185BB9">
          <w:rPr>
            <w:noProof/>
            <w:webHidden/>
          </w:rPr>
          <w:fldChar w:fldCharType="begin"/>
        </w:r>
        <w:r w:rsidR="007054D9">
          <w:rPr>
            <w:noProof/>
            <w:webHidden/>
          </w:rPr>
          <w:instrText xml:space="preserve"> PAGEREF _Toc53388635 \h </w:instrText>
        </w:r>
        <w:r w:rsidR="00185BB9">
          <w:rPr>
            <w:noProof/>
            <w:webHidden/>
          </w:rPr>
        </w:r>
        <w:r w:rsidR="00185BB9">
          <w:rPr>
            <w:noProof/>
            <w:webHidden/>
          </w:rPr>
          <w:fldChar w:fldCharType="separate"/>
        </w:r>
        <w:r w:rsidR="007054D9">
          <w:rPr>
            <w:noProof/>
            <w:webHidden/>
          </w:rPr>
          <w:t>40</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185BB9">
          <w:rPr>
            <w:noProof/>
            <w:webHidden/>
          </w:rPr>
          <w:fldChar w:fldCharType="begin"/>
        </w:r>
        <w:r w:rsidR="007054D9">
          <w:rPr>
            <w:noProof/>
            <w:webHidden/>
          </w:rPr>
          <w:instrText xml:space="preserve"> PAGEREF _Toc53388636 \h </w:instrText>
        </w:r>
        <w:r w:rsidR="00185BB9">
          <w:rPr>
            <w:noProof/>
            <w:webHidden/>
          </w:rPr>
        </w:r>
        <w:r w:rsidR="00185BB9">
          <w:rPr>
            <w:noProof/>
            <w:webHidden/>
          </w:rPr>
          <w:fldChar w:fldCharType="separate"/>
        </w:r>
        <w:r w:rsidR="007054D9">
          <w:rPr>
            <w:noProof/>
            <w:webHidden/>
          </w:rPr>
          <w:t>46</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185BB9">
          <w:rPr>
            <w:noProof/>
            <w:webHidden/>
          </w:rPr>
          <w:fldChar w:fldCharType="begin"/>
        </w:r>
        <w:r w:rsidR="007054D9">
          <w:rPr>
            <w:noProof/>
            <w:webHidden/>
          </w:rPr>
          <w:instrText xml:space="preserve"> PAGEREF _Toc53388637 \h </w:instrText>
        </w:r>
        <w:r w:rsidR="00185BB9">
          <w:rPr>
            <w:noProof/>
            <w:webHidden/>
          </w:rPr>
        </w:r>
        <w:r w:rsidR="00185BB9">
          <w:rPr>
            <w:noProof/>
            <w:webHidden/>
          </w:rPr>
          <w:fldChar w:fldCharType="separate"/>
        </w:r>
        <w:r w:rsidR="007054D9">
          <w:rPr>
            <w:noProof/>
            <w:webHidden/>
          </w:rPr>
          <w:t>51</w:t>
        </w:r>
        <w:r w:rsidR="00185BB9">
          <w:rPr>
            <w:noProof/>
            <w:webHidden/>
          </w:rPr>
          <w:fldChar w:fldCharType="end"/>
        </w:r>
      </w:hyperlink>
    </w:p>
    <w:p w:rsidR="007054D9" w:rsidRDefault="00301524">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185BB9">
          <w:rPr>
            <w:noProof/>
            <w:webHidden/>
          </w:rPr>
          <w:fldChar w:fldCharType="begin"/>
        </w:r>
        <w:r w:rsidR="007054D9">
          <w:rPr>
            <w:noProof/>
            <w:webHidden/>
          </w:rPr>
          <w:instrText xml:space="preserve"> PAGEREF _Toc53388638 \h </w:instrText>
        </w:r>
        <w:r w:rsidR="00185BB9">
          <w:rPr>
            <w:noProof/>
            <w:webHidden/>
          </w:rPr>
        </w:r>
        <w:r w:rsidR="00185BB9">
          <w:rPr>
            <w:noProof/>
            <w:webHidden/>
          </w:rPr>
          <w:fldChar w:fldCharType="separate"/>
        </w:r>
        <w:r w:rsidR="007054D9">
          <w:rPr>
            <w:noProof/>
            <w:webHidden/>
          </w:rPr>
          <w:t>60</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185BB9">
          <w:rPr>
            <w:noProof/>
            <w:webHidden/>
          </w:rPr>
          <w:fldChar w:fldCharType="begin"/>
        </w:r>
        <w:r w:rsidR="007054D9">
          <w:rPr>
            <w:noProof/>
            <w:webHidden/>
          </w:rPr>
          <w:instrText xml:space="preserve"> PAGEREF _Toc53388639 \h </w:instrText>
        </w:r>
        <w:r w:rsidR="00185BB9">
          <w:rPr>
            <w:noProof/>
            <w:webHidden/>
          </w:rPr>
        </w:r>
        <w:r w:rsidR="00185BB9">
          <w:rPr>
            <w:noProof/>
            <w:webHidden/>
          </w:rPr>
          <w:fldChar w:fldCharType="separate"/>
        </w:r>
        <w:r w:rsidR="007054D9">
          <w:rPr>
            <w:noProof/>
            <w:webHidden/>
          </w:rPr>
          <w:t>62</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185BB9">
          <w:rPr>
            <w:noProof/>
            <w:webHidden/>
          </w:rPr>
          <w:fldChar w:fldCharType="begin"/>
        </w:r>
        <w:r w:rsidR="007054D9">
          <w:rPr>
            <w:noProof/>
            <w:webHidden/>
          </w:rPr>
          <w:instrText xml:space="preserve"> PAGEREF _Toc53388640 \h </w:instrText>
        </w:r>
        <w:r w:rsidR="00185BB9">
          <w:rPr>
            <w:noProof/>
            <w:webHidden/>
          </w:rPr>
        </w:r>
        <w:r w:rsidR="00185BB9">
          <w:rPr>
            <w:noProof/>
            <w:webHidden/>
          </w:rPr>
          <w:fldChar w:fldCharType="separate"/>
        </w:r>
        <w:r w:rsidR="007054D9">
          <w:rPr>
            <w:noProof/>
            <w:webHidden/>
          </w:rPr>
          <w:t>69</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185BB9">
          <w:rPr>
            <w:noProof/>
            <w:webHidden/>
          </w:rPr>
          <w:fldChar w:fldCharType="begin"/>
        </w:r>
        <w:r w:rsidR="007054D9">
          <w:rPr>
            <w:noProof/>
            <w:webHidden/>
          </w:rPr>
          <w:instrText xml:space="preserve"> PAGEREF _Toc53388641 \h </w:instrText>
        </w:r>
        <w:r w:rsidR="00185BB9">
          <w:rPr>
            <w:noProof/>
            <w:webHidden/>
          </w:rPr>
        </w:r>
        <w:r w:rsidR="00185BB9">
          <w:rPr>
            <w:noProof/>
            <w:webHidden/>
          </w:rPr>
          <w:fldChar w:fldCharType="separate"/>
        </w:r>
        <w:r w:rsidR="007054D9">
          <w:rPr>
            <w:noProof/>
            <w:webHidden/>
          </w:rPr>
          <w:t>74</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185BB9">
          <w:rPr>
            <w:noProof/>
            <w:webHidden/>
          </w:rPr>
          <w:fldChar w:fldCharType="begin"/>
        </w:r>
        <w:r w:rsidR="007054D9">
          <w:rPr>
            <w:noProof/>
            <w:webHidden/>
          </w:rPr>
          <w:instrText xml:space="preserve"> PAGEREF _Toc53388642 \h </w:instrText>
        </w:r>
        <w:r w:rsidR="00185BB9">
          <w:rPr>
            <w:noProof/>
            <w:webHidden/>
          </w:rPr>
        </w:r>
        <w:r w:rsidR="00185BB9">
          <w:rPr>
            <w:noProof/>
            <w:webHidden/>
          </w:rPr>
          <w:fldChar w:fldCharType="separate"/>
        </w:r>
        <w:r w:rsidR="007054D9">
          <w:rPr>
            <w:noProof/>
            <w:webHidden/>
          </w:rPr>
          <w:t>80</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185BB9">
          <w:rPr>
            <w:noProof/>
            <w:webHidden/>
          </w:rPr>
          <w:fldChar w:fldCharType="begin"/>
        </w:r>
        <w:r w:rsidR="007054D9">
          <w:rPr>
            <w:noProof/>
            <w:webHidden/>
          </w:rPr>
          <w:instrText xml:space="preserve"> PAGEREF _Toc53388643 \h </w:instrText>
        </w:r>
        <w:r w:rsidR="00185BB9">
          <w:rPr>
            <w:noProof/>
            <w:webHidden/>
          </w:rPr>
        </w:r>
        <w:r w:rsidR="00185BB9">
          <w:rPr>
            <w:noProof/>
            <w:webHidden/>
          </w:rPr>
          <w:fldChar w:fldCharType="separate"/>
        </w:r>
        <w:r w:rsidR="007054D9">
          <w:rPr>
            <w:noProof/>
            <w:webHidden/>
          </w:rPr>
          <w:t>85</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185BB9">
          <w:rPr>
            <w:noProof/>
            <w:webHidden/>
          </w:rPr>
          <w:fldChar w:fldCharType="begin"/>
        </w:r>
        <w:r w:rsidR="007054D9">
          <w:rPr>
            <w:noProof/>
            <w:webHidden/>
          </w:rPr>
          <w:instrText xml:space="preserve"> PAGEREF _Toc53388644 \h </w:instrText>
        </w:r>
        <w:r w:rsidR="00185BB9">
          <w:rPr>
            <w:noProof/>
            <w:webHidden/>
          </w:rPr>
        </w:r>
        <w:r w:rsidR="00185BB9">
          <w:rPr>
            <w:noProof/>
            <w:webHidden/>
          </w:rPr>
          <w:fldChar w:fldCharType="separate"/>
        </w:r>
        <w:r w:rsidR="007054D9">
          <w:rPr>
            <w:noProof/>
            <w:webHidden/>
          </w:rPr>
          <w:t>91</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185BB9">
          <w:rPr>
            <w:noProof/>
            <w:webHidden/>
          </w:rPr>
          <w:fldChar w:fldCharType="begin"/>
        </w:r>
        <w:r w:rsidR="007054D9">
          <w:rPr>
            <w:noProof/>
            <w:webHidden/>
          </w:rPr>
          <w:instrText xml:space="preserve"> PAGEREF _Toc53388645 \h </w:instrText>
        </w:r>
        <w:r w:rsidR="00185BB9">
          <w:rPr>
            <w:noProof/>
            <w:webHidden/>
          </w:rPr>
        </w:r>
        <w:r w:rsidR="00185BB9">
          <w:rPr>
            <w:noProof/>
            <w:webHidden/>
          </w:rPr>
          <w:fldChar w:fldCharType="separate"/>
        </w:r>
        <w:r w:rsidR="007054D9">
          <w:rPr>
            <w:noProof/>
            <w:webHidden/>
          </w:rPr>
          <w:t>102</w:t>
        </w:r>
        <w:r w:rsidR="00185BB9">
          <w:rPr>
            <w:noProof/>
            <w:webHidden/>
          </w:rPr>
          <w:fldChar w:fldCharType="end"/>
        </w:r>
      </w:hyperlink>
    </w:p>
    <w:p w:rsidR="007054D9" w:rsidRDefault="00301524">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185BB9">
          <w:rPr>
            <w:noProof/>
            <w:webHidden/>
          </w:rPr>
          <w:fldChar w:fldCharType="begin"/>
        </w:r>
        <w:r w:rsidR="007054D9">
          <w:rPr>
            <w:noProof/>
            <w:webHidden/>
          </w:rPr>
          <w:instrText xml:space="preserve"> PAGEREF _Toc53388646 \h </w:instrText>
        </w:r>
        <w:r w:rsidR="00185BB9">
          <w:rPr>
            <w:noProof/>
            <w:webHidden/>
          </w:rPr>
        </w:r>
        <w:r w:rsidR="00185BB9">
          <w:rPr>
            <w:noProof/>
            <w:webHidden/>
          </w:rPr>
          <w:fldChar w:fldCharType="separate"/>
        </w:r>
        <w:r w:rsidR="007054D9">
          <w:rPr>
            <w:noProof/>
            <w:webHidden/>
          </w:rPr>
          <w:t>113</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185BB9">
          <w:rPr>
            <w:noProof/>
            <w:webHidden/>
          </w:rPr>
          <w:fldChar w:fldCharType="begin"/>
        </w:r>
        <w:r w:rsidR="007054D9">
          <w:rPr>
            <w:noProof/>
            <w:webHidden/>
          </w:rPr>
          <w:instrText xml:space="preserve"> PAGEREF _Toc53388647 \h </w:instrText>
        </w:r>
        <w:r w:rsidR="00185BB9">
          <w:rPr>
            <w:noProof/>
            <w:webHidden/>
          </w:rPr>
        </w:r>
        <w:r w:rsidR="00185BB9">
          <w:rPr>
            <w:noProof/>
            <w:webHidden/>
          </w:rPr>
          <w:fldChar w:fldCharType="separate"/>
        </w:r>
        <w:r w:rsidR="007054D9">
          <w:rPr>
            <w:noProof/>
            <w:webHidden/>
          </w:rPr>
          <w:t>118</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185BB9">
          <w:rPr>
            <w:noProof/>
            <w:webHidden/>
          </w:rPr>
          <w:fldChar w:fldCharType="begin"/>
        </w:r>
        <w:r w:rsidR="007054D9">
          <w:rPr>
            <w:noProof/>
            <w:webHidden/>
          </w:rPr>
          <w:instrText xml:space="preserve"> PAGEREF _Toc53388648 \h </w:instrText>
        </w:r>
        <w:r w:rsidR="00185BB9">
          <w:rPr>
            <w:noProof/>
            <w:webHidden/>
          </w:rPr>
        </w:r>
        <w:r w:rsidR="00185BB9">
          <w:rPr>
            <w:noProof/>
            <w:webHidden/>
          </w:rPr>
          <w:fldChar w:fldCharType="separate"/>
        </w:r>
        <w:r w:rsidR="007054D9">
          <w:rPr>
            <w:noProof/>
            <w:webHidden/>
          </w:rPr>
          <w:t>123</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185BB9">
          <w:rPr>
            <w:noProof/>
            <w:webHidden/>
          </w:rPr>
          <w:fldChar w:fldCharType="begin"/>
        </w:r>
        <w:r w:rsidR="007054D9">
          <w:rPr>
            <w:noProof/>
            <w:webHidden/>
          </w:rPr>
          <w:instrText xml:space="preserve"> PAGEREF _Toc53388649 \h </w:instrText>
        </w:r>
        <w:r w:rsidR="00185BB9">
          <w:rPr>
            <w:noProof/>
            <w:webHidden/>
          </w:rPr>
        </w:r>
        <w:r w:rsidR="00185BB9">
          <w:rPr>
            <w:noProof/>
            <w:webHidden/>
          </w:rPr>
          <w:fldChar w:fldCharType="separate"/>
        </w:r>
        <w:r w:rsidR="007054D9">
          <w:rPr>
            <w:noProof/>
            <w:webHidden/>
          </w:rPr>
          <w:t>130</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185BB9">
          <w:rPr>
            <w:noProof/>
            <w:webHidden/>
          </w:rPr>
          <w:fldChar w:fldCharType="begin"/>
        </w:r>
        <w:r w:rsidR="007054D9">
          <w:rPr>
            <w:noProof/>
            <w:webHidden/>
          </w:rPr>
          <w:instrText xml:space="preserve"> PAGEREF _Toc53388650 \h </w:instrText>
        </w:r>
        <w:r w:rsidR="00185BB9">
          <w:rPr>
            <w:noProof/>
            <w:webHidden/>
          </w:rPr>
        </w:r>
        <w:r w:rsidR="00185BB9">
          <w:rPr>
            <w:noProof/>
            <w:webHidden/>
          </w:rPr>
          <w:fldChar w:fldCharType="separate"/>
        </w:r>
        <w:r w:rsidR="007054D9">
          <w:rPr>
            <w:noProof/>
            <w:webHidden/>
          </w:rPr>
          <w:t>137</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185BB9">
          <w:rPr>
            <w:noProof/>
            <w:webHidden/>
          </w:rPr>
          <w:fldChar w:fldCharType="begin"/>
        </w:r>
        <w:r w:rsidR="007054D9">
          <w:rPr>
            <w:noProof/>
            <w:webHidden/>
          </w:rPr>
          <w:instrText xml:space="preserve"> PAGEREF _Toc53388651 \h </w:instrText>
        </w:r>
        <w:r w:rsidR="00185BB9">
          <w:rPr>
            <w:noProof/>
            <w:webHidden/>
          </w:rPr>
        </w:r>
        <w:r w:rsidR="00185BB9">
          <w:rPr>
            <w:noProof/>
            <w:webHidden/>
          </w:rPr>
          <w:fldChar w:fldCharType="separate"/>
        </w:r>
        <w:r w:rsidR="007054D9">
          <w:rPr>
            <w:noProof/>
            <w:webHidden/>
          </w:rPr>
          <w:t>146</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185BB9">
          <w:rPr>
            <w:noProof/>
            <w:webHidden/>
          </w:rPr>
          <w:fldChar w:fldCharType="begin"/>
        </w:r>
        <w:r w:rsidR="007054D9">
          <w:rPr>
            <w:noProof/>
            <w:webHidden/>
          </w:rPr>
          <w:instrText xml:space="preserve"> PAGEREF _Toc53388652 \h </w:instrText>
        </w:r>
        <w:r w:rsidR="00185BB9">
          <w:rPr>
            <w:noProof/>
            <w:webHidden/>
          </w:rPr>
        </w:r>
        <w:r w:rsidR="00185BB9">
          <w:rPr>
            <w:noProof/>
            <w:webHidden/>
          </w:rPr>
          <w:fldChar w:fldCharType="separate"/>
        </w:r>
        <w:r w:rsidR="007054D9">
          <w:rPr>
            <w:noProof/>
            <w:webHidden/>
          </w:rPr>
          <w:t>154</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185BB9">
          <w:rPr>
            <w:noProof/>
            <w:webHidden/>
          </w:rPr>
          <w:fldChar w:fldCharType="begin"/>
        </w:r>
        <w:r w:rsidR="007054D9">
          <w:rPr>
            <w:noProof/>
            <w:webHidden/>
          </w:rPr>
          <w:instrText xml:space="preserve"> PAGEREF _Toc53388653 \h </w:instrText>
        </w:r>
        <w:r w:rsidR="00185BB9">
          <w:rPr>
            <w:noProof/>
            <w:webHidden/>
          </w:rPr>
        </w:r>
        <w:r w:rsidR="00185BB9">
          <w:rPr>
            <w:noProof/>
            <w:webHidden/>
          </w:rPr>
          <w:fldChar w:fldCharType="separate"/>
        </w:r>
        <w:r w:rsidR="007054D9">
          <w:rPr>
            <w:noProof/>
            <w:webHidden/>
          </w:rPr>
          <w:t>163</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185BB9">
          <w:rPr>
            <w:noProof/>
            <w:webHidden/>
          </w:rPr>
          <w:fldChar w:fldCharType="begin"/>
        </w:r>
        <w:r w:rsidR="007054D9">
          <w:rPr>
            <w:noProof/>
            <w:webHidden/>
          </w:rPr>
          <w:instrText xml:space="preserve"> PAGEREF _Toc53388654 \h </w:instrText>
        </w:r>
        <w:r w:rsidR="00185BB9">
          <w:rPr>
            <w:noProof/>
            <w:webHidden/>
          </w:rPr>
        </w:r>
        <w:r w:rsidR="00185BB9">
          <w:rPr>
            <w:noProof/>
            <w:webHidden/>
          </w:rPr>
          <w:fldChar w:fldCharType="separate"/>
        </w:r>
        <w:r w:rsidR="007054D9">
          <w:rPr>
            <w:noProof/>
            <w:webHidden/>
          </w:rPr>
          <w:t>172</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185BB9">
          <w:rPr>
            <w:noProof/>
            <w:webHidden/>
          </w:rPr>
          <w:fldChar w:fldCharType="begin"/>
        </w:r>
        <w:r w:rsidR="007054D9">
          <w:rPr>
            <w:noProof/>
            <w:webHidden/>
          </w:rPr>
          <w:instrText xml:space="preserve"> PAGEREF _Toc53388655 \h </w:instrText>
        </w:r>
        <w:r w:rsidR="00185BB9">
          <w:rPr>
            <w:noProof/>
            <w:webHidden/>
          </w:rPr>
        </w:r>
        <w:r w:rsidR="00185BB9">
          <w:rPr>
            <w:noProof/>
            <w:webHidden/>
          </w:rPr>
          <w:fldChar w:fldCharType="separate"/>
        </w:r>
        <w:r w:rsidR="007054D9">
          <w:rPr>
            <w:noProof/>
            <w:webHidden/>
          </w:rPr>
          <w:t>181</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185BB9">
          <w:rPr>
            <w:noProof/>
            <w:webHidden/>
          </w:rPr>
          <w:fldChar w:fldCharType="begin"/>
        </w:r>
        <w:r w:rsidR="007054D9">
          <w:rPr>
            <w:noProof/>
            <w:webHidden/>
          </w:rPr>
          <w:instrText xml:space="preserve"> PAGEREF _Toc53388656 \h </w:instrText>
        </w:r>
        <w:r w:rsidR="00185BB9">
          <w:rPr>
            <w:noProof/>
            <w:webHidden/>
          </w:rPr>
        </w:r>
        <w:r w:rsidR="00185BB9">
          <w:rPr>
            <w:noProof/>
            <w:webHidden/>
          </w:rPr>
          <w:fldChar w:fldCharType="separate"/>
        </w:r>
        <w:r w:rsidR="007054D9">
          <w:rPr>
            <w:noProof/>
            <w:webHidden/>
          </w:rPr>
          <w:t>189</w:t>
        </w:r>
        <w:r w:rsidR="00185BB9">
          <w:rPr>
            <w:noProof/>
            <w:webHidden/>
          </w:rPr>
          <w:fldChar w:fldCharType="end"/>
        </w:r>
      </w:hyperlink>
    </w:p>
    <w:p w:rsidR="007054D9" w:rsidRDefault="00301524">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185BB9">
          <w:rPr>
            <w:noProof/>
            <w:webHidden/>
          </w:rPr>
          <w:fldChar w:fldCharType="begin"/>
        </w:r>
        <w:r w:rsidR="007054D9">
          <w:rPr>
            <w:noProof/>
            <w:webHidden/>
          </w:rPr>
          <w:instrText xml:space="preserve"> PAGEREF _Toc53388657 \h </w:instrText>
        </w:r>
        <w:r w:rsidR="00185BB9">
          <w:rPr>
            <w:noProof/>
            <w:webHidden/>
          </w:rPr>
        </w:r>
        <w:r w:rsidR="00185BB9">
          <w:rPr>
            <w:noProof/>
            <w:webHidden/>
          </w:rPr>
          <w:fldChar w:fldCharType="separate"/>
        </w:r>
        <w:r w:rsidR="007054D9">
          <w:rPr>
            <w:noProof/>
            <w:webHidden/>
          </w:rPr>
          <w:t>195</w:t>
        </w:r>
        <w:r w:rsidR="00185BB9">
          <w:rPr>
            <w:noProof/>
            <w:webHidden/>
          </w:rPr>
          <w:fldChar w:fldCharType="end"/>
        </w:r>
      </w:hyperlink>
    </w:p>
    <w:p w:rsidR="007054D9" w:rsidRDefault="00301524">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185BB9">
          <w:rPr>
            <w:noProof/>
            <w:webHidden/>
          </w:rPr>
          <w:fldChar w:fldCharType="begin"/>
        </w:r>
        <w:r w:rsidR="007054D9">
          <w:rPr>
            <w:noProof/>
            <w:webHidden/>
          </w:rPr>
          <w:instrText xml:space="preserve"> PAGEREF _Toc53388658 \h </w:instrText>
        </w:r>
        <w:r w:rsidR="00185BB9">
          <w:rPr>
            <w:noProof/>
            <w:webHidden/>
          </w:rPr>
        </w:r>
        <w:r w:rsidR="00185BB9">
          <w:rPr>
            <w:noProof/>
            <w:webHidden/>
          </w:rPr>
          <w:fldChar w:fldCharType="separate"/>
        </w:r>
        <w:r w:rsidR="007054D9">
          <w:rPr>
            <w:noProof/>
            <w:webHidden/>
          </w:rPr>
          <w:t>197</w:t>
        </w:r>
        <w:r w:rsidR="00185BB9">
          <w:rPr>
            <w:noProof/>
            <w:webHidden/>
          </w:rPr>
          <w:fldChar w:fldCharType="end"/>
        </w:r>
      </w:hyperlink>
    </w:p>
    <w:p w:rsidR="008F6FC0" w:rsidRPr="0059042E" w:rsidRDefault="00185BB9"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930869" w:rsidP="008A1E35">
      <w:pPr>
        <w:jc w:val="center"/>
      </w:pPr>
      <w:r>
        <w:rPr>
          <w:noProof/>
          <w:lang w:eastAsia="pl-PL"/>
        </w:rPr>
        <w:drawing>
          <wp:inline distT="0" distB="0" distL="0" distR="0" wp14:anchorId="0DCBAA07" wp14:editId="59467907">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3388629"/>
            <w:r w:rsidRPr="00DC7E82">
              <w:rPr>
                <w:rFonts w:ascii="MyriadPro-Bold" w:eastAsia="Times New Roman" w:hAnsi="MyriadPro-Bold" w:cs="MyriadPro-Bold"/>
                <w:b/>
                <w:color w:val="FFFFFF"/>
                <w:sz w:val="16"/>
                <w:szCs w:val="16"/>
                <w:lang w:eastAsia="pl-PL"/>
              </w:rPr>
              <w:t>VI RYNEK PRACY</w:t>
            </w:r>
            <w:bookmarkEnd w:id="3"/>
            <w:bookmarkEnd w:id="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w:t>
            </w:r>
            <w:proofErr w:type="spellStart"/>
            <w:r w:rsidRPr="000D5CDC">
              <w:rPr>
                <w:rFonts w:eastAsia="Times New Roman" w:cs="Times New Roman"/>
                <w:color w:val="000000"/>
                <w:lang w:eastAsia="pl-PL"/>
              </w:rPr>
              <w:t>outplacement</w:t>
            </w:r>
            <w:proofErr w:type="spellEnd"/>
            <w:r w:rsidRPr="000D5CDC">
              <w:rPr>
                <w:rFonts w:eastAsia="Times New Roman" w:cs="Times New Roman"/>
                <w:color w:val="000000"/>
                <w:lang w:eastAsia="pl-PL"/>
              </w:rPr>
              <w:t xml:space="preserve">,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DB610B" w:rsidRDefault="00ED1B03" w:rsidP="0028511B">
            <w:pPr>
              <w:spacing w:line="240" w:lineRule="auto"/>
              <w:jc w:val="center"/>
              <w:rPr>
                <w:rFonts w:eastAsia="Times New Roman" w:cs="Times New Roman"/>
                <w:lang w:eastAsia="pl-PL"/>
              </w:rPr>
            </w:pPr>
            <w:r w:rsidRPr="0028511B">
              <w:rPr>
                <w:rFonts w:eastAsia="Times New Roman" w:cs="Times New Roman"/>
                <w:color w:val="FF0000"/>
                <w:lang w:eastAsia="pl-PL"/>
              </w:rPr>
              <w:t> </w:t>
            </w:r>
            <w:r w:rsidR="00E95846" w:rsidRPr="0028511B">
              <w:rPr>
                <w:rFonts w:eastAsia="Times New Roman" w:cs="Times New Roman"/>
                <w:color w:val="FF0000"/>
                <w:lang w:eastAsia="pl-PL"/>
              </w:rPr>
              <w:t>  </w:t>
            </w:r>
            <w:r w:rsidR="0028511B" w:rsidRPr="00DB610B">
              <w:rPr>
                <w:rFonts w:eastAsia="Times New Roman" w:cs="Times New Roman"/>
                <w:lang w:eastAsia="pl-PL"/>
              </w:rPr>
              <w:t>142 775</w:t>
            </w:r>
            <w:r w:rsidR="00E95846" w:rsidRPr="00DB610B">
              <w:rPr>
                <w:rFonts w:eastAsia="Times New Roman" w:cs="Times New Roman"/>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5"/>
            <w:bookmarkEnd w:id="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 xml:space="preserve">Przedsiębiorcy z sektora mikro, małych i </w:t>
            </w:r>
            <w:proofErr w:type="spellStart"/>
            <w:r w:rsidRPr="004B7ECB">
              <w:rPr>
                <w:rFonts w:eastAsia="Times New Roman"/>
                <w:lang w:eastAsia="pl-PL"/>
              </w:rPr>
              <w:t>średnich</w:t>
            </w:r>
            <w:r w:rsidR="001C55D8">
              <w:rPr>
                <w:rFonts w:cs="Times New Roman"/>
              </w:rPr>
              <w:t>oraz</w:t>
            </w:r>
            <w:proofErr w:type="spellEnd"/>
            <w:r w:rsidR="001C55D8">
              <w:rPr>
                <w:rFonts w:cs="Times New Roman"/>
              </w:rPr>
              <w:t xml:space="preserve">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w:t>
            </w:r>
            <w:r w:rsidR="00B475F5">
              <w:rPr>
                <w:rFonts w:eastAsia="Times New Roman" w:cs="Times New Roman"/>
                <w:color w:val="000000"/>
                <w:lang w:eastAsia="pl-PL"/>
              </w:rPr>
              <w:t xml:space="preserve">4 885 000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pracowników w wieku powyżej 50 roku życia, pracowników o niskich kwalifikacjach oraz przedsiębiorstw wysokiego wzrostu, dla których  nie </w:t>
            </w:r>
            <w:r w:rsidRPr="00111142">
              <w:rPr>
                <w:rFonts w:eastAsia="Times New Roman"/>
                <w:szCs w:val="20"/>
                <w:lang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prowadzących działalność gospodarczą na terenie miast średnich oraz miast średnich tracących </w:t>
            </w:r>
            <w:proofErr w:type="spellStart"/>
            <w:r w:rsidRPr="00111142">
              <w:rPr>
                <w:rFonts w:eastAsia="Times New Roman"/>
                <w:szCs w:val="20"/>
                <w:lang w:eastAsia="pl-PL"/>
              </w:rPr>
              <w:t>funkje</w:t>
            </w:r>
            <w:proofErr w:type="spellEnd"/>
            <w:r w:rsidRPr="00111142">
              <w:rPr>
                <w:rFonts w:eastAsia="Times New Roman"/>
                <w:szCs w:val="20"/>
                <w:lang w:eastAsia="pl-PL"/>
              </w:rPr>
              <w:t xml:space="preserve"> </w:t>
            </w:r>
            <w:proofErr w:type="spellStart"/>
            <w:r w:rsidRPr="00111142">
              <w:rPr>
                <w:rFonts w:eastAsia="Times New Roman"/>
                <w:szCs w:val="20"/>
                <w:lang w:eastAsia="pl-PL"/>
              </w:rPr>
              <w:t>społeczno</w:t>
            </w:r>
            <w:proofErr w:type="spellEnd"/>
            <w:r w:rsidRPr="00111142">
              <w:rPr>
                <w:rFonts w:eastAsia="Times New Roman"/>
                <w:szCs w:val="20"/>
                <w:lang w:eastAsia="pl-PL"/>
              </w:rPr>
              <w:t xml:space="preserve">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 xml:space="preserve">żych </w:t>
            </w:r>
            <w:proofErr w:type="spellStart"/>
            <w:r>
              <w:rPr>
                <w:rFonts w:eastAsia="Times New Roman"/>
                <w:color w:val="000000"/>
                <w:lang w:eastAsia="pl-PL"/>
              </w:rPr>
              <w:t>przedsiebiorstw</w:t>
            </w:r>
            <w:proofErr w:type="spellEnd"/>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 xml:space="preserve">może </w:t>
            </w:r>
            <w:proofErr w:type="spellStart"/>
            <w:r>
              <w:rPr>
                <w:rFonts w:eastAsia="Times New Roman"/>
                <w:color w:val="000000"/>
                <w:lang w:eastAsia="pl-PL"/>
              </w:rPr>
              <w:t>przekroczć</w:t>
            </w:r>
            <w:proofErr w:type="spellEnd"/>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8" w:name="_Toc437598433"/>
            <w:bookmarkStart w:id="9"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8"/>
            <w:bookmarkEnd w:id="9"/>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0" w:name="_Toc437598434"/>
            <w:bookmarkStart w:id="11" w:name="_Toc53388632"/>
            <w:r w:rsidRPr="004B7ECB">
              <w:rPr>
                <w:rFonts w:eastAsia="Times New Roman" w:cs="Times New Roman"/>
                <w:bCs/>
                <w:color w:val="000000"/>
                <w:lang w:eastAsia="pl-PL"/>
              </w:rPr>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cs="Times New Roman"/>
                <w:bCs/>
                <w:color w:val="000000"/>
                <w:lang w:eastAsia="pl-PL"/>
              </w:rPr>
              <w:t>outplacement</w:t>
            </w:r>
            <w:bookmarkEnd w:id="10"/>
            <w:bookmarkEnd w:id="11"/>
            <w:proofErr w:type="spellEnd"/>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b/>
                <w:lang w:eastAsia="pl-PL"/>
              </w:rPr>
              <w:t>outplacement</w:t>
            </w:r>
            <w:proofErr w:type="spellEnd"/>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w:t>
            </w:r>
            <w:proofErr w:type="spellStart"/>
            <w:r w:rsidRPr="004B7ECB">
              <w:rPr>
                <w:rFonts w:eastAsia="Times New Roman"/>
                <w:lang w:eastAsia="pl-PL"/>
              </w:rPr>
              <w:t>outplacement</w:t>
            </w:r>
            <w:proofErr w:type="spellEnd"/>
            <w:r w:rsidRPr="004B7ECB">
              <w:rPr>
                <w:rFonts w:eastAsia="Times New Roman"/>
                <w:lang w:eastAsia="pl-PL"/>
              </w:rPr>
              <w:t xml:space="preserve">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2" w:name="_Toc437598435"/>
            <w:bookmarkStart w:id="13"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2"/>
            <w:bookmarkEnd w:id="13"/>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 xml:space="preserve">znajdujące się w szczególnie trudnej sytuacji na rynku pracy (tj. osoby w wieku 50 lat i więcej, kobiety, osoby </w:t>
            </w:r>
            <w:r w:rsidRPr="00BC0747">
              <w:rPr>
                <w:rFonts w:eastAsia="Times New Roman"/>
                <w:lang w:eastAsia="pl-PL"/>
              </w:rPr>
              <w:lastRenderedPageBreak/>
              <w:t>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pracujące w ramach umów cywilno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B475F5">
              <w:rPr>
                <w:rFonts w:eastAsia="Times New Roman" w:cs="Times New Roman"/>
                <w:lang w:eastAsia="pl-PL"/>
              </w:rPr>
              <w:t>3 565 000</w:t>
            </w:r>
            <w:r w:rsidR="00EF1E1B">
              <w:rPr>
                <w:rFonts w:eastAsia="Times New Roman" w:cs="Times New Roman"/>
                <w:lang w:eastAsia="pl-PL"/>
              </w:rPr>
              <w:t xml:space="preserve">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w:t>
            </w:r>
            <w:proofErr w:type="spellStart"/>
            <w:r w:rsidRPr="00111142">
              <w:t>mężczyźn</w:t>
            </w:r>
            <w:proofErr w:type="spellEnd"/>
            <w:r w:rsidRPr="00111142">
              <w:t xml:space="preserve">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 xml:space="preserve">ziałalność gospodarcza rozpoczęta w ramach projektu nie może zostać zawieszona w okresie pierwszych 12 miesięcy od dnia wskazanego jako data rozpoczęcia działalności w </w:t>
            </w:r>
            <w:proofErr w:type="spellStart"/>
            <w:r w:rsidR="00946701" w:rsidRPr="00111142">
              <w:rPr>
                <w:rFonts w:eastAsia="Times New Roman"/>
                <w:color w:val="000000"/>
                <w:szCs w:val="20"/>
                <w:lang w:eastAsia="pl-PL"/>
              </w:rPr>
              <w:t>CEiDG</w:t>
            </w:r>
            <w:proofErr w:type="spellEnd"/>
            <w:r w:rsidR="00946701" w:rsidRPr="00111142">
              <w:rPr>
                <w:rFonts w:eastAsia="Times New Roman"/>
                <w:color w:val="000000"/>
                <w:szCs w:val="20"/>
                <w:lang w:eastAsia="pl-PL"/>
              </w:rPr>
              <w:t xml:space="preserve">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w:t>
            </w:r>
            <w:proofErr w:type="spellStart"/>
            <w:r w:rsidR="00297063">
              <w:rPr>
                <w:rFonts w:cs="Arial"/>
                <w:szCs w:val="20"/>
              </w:rPr>
              <w:t>bezwrotnej</w:t>
            </w:r>
            <w:proofErr w:type="spellEnd"/>
            <w:r w:rsidRPr="00111142">
              <w:rPr>
                <w:rFonts w:cs="Arial"/>
                <w:szCs w:val="20"/>
              </w:rPr>
              <w:t xml:space="preserve">, w okresie realizacji projektu prowadzą biuro projektu (lub posiadają siedzibę, </w:t>
            </w:r>
            <w:r w:rsidRPr="00111142">
              <w:rPr>
                <w:rFonts w:cs="Arial"/>
                <w:szCs w:val="20"/>
              </w:rPr>
              <w:lastRenderedPageBreak/>
              <w:t>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 ramach typu projektu 1 </w:t>
            </w:r>
            <w:proofErr w:type="spellStart"/>
            <w:r w:rsidRPr="004B7ECB">
              <w:rPr>
                <w:rFonts w:eastAsia="Times New Roman" w:cs="Times New Roman"/>
                <w:lang w:eastAsia="pl-PL"/>
              </w:rPr>
              <w:t>transzowanie</w:t>
            </w:r>
            <w:proofErr w:type="spellEnd"/>
            <w:r w:rsidRPr="004B7ECB">
              <w:rPr>
                <w:rFonts w:eastAsia="Times New Roman" w:cs="Times New Roman"/>
                <w:lang w:eastAsia="pl-PL"/>
              </w:rPr>
              <w:t xml:space="preserv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4" w:name="_Hlk9495213"/>
            <w:r w:rsidRPr="00111142">
              <w:rPr>
                <w:rFonts w:eastAsia="Times New Roman"/>
                <w:lang w:eastAsia="pl-PL"/>
              </w:rPr>
              <w:t>- Reemigranci i imigranci,</w:t>
            </w:r>
          </w:p>
          <w:bookmarkEnd w:id="14"/>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5" w:name="_Toc437598436"/>
            <w:bookmarkStart w:id="16"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5"/>
            <w:bookmarkEnd w:id="1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w:t>
            </w:r>
            <w:proofErr w:type="spellStart"/>
            <w:r w:rsidRPr="00386260">
              <w:rPr>
                <w:rFonts w:ascii="Myriad Pro" w:eastAsia="Times New Roman" w:hAnsi="Myriad Pro"/>
                <w:color w:val="000000"/>
                <w:lang w:eastAsia="pl-PL"/>
              </w:rPr>
              <w:t>szt</w:t>
            </w:r>
            <w:proofErr w:type="spellEnd"/>
            <w:r w:rsidRPr="00386260">
              <w:rPr>
                <w:rFonts w:ascii="Myriad Pro" w:eastAsia="Times New Roman" w:hAnsi="Myriad Pro"/>
                <w:color w:val="000000"/>
                <w:lang w:eastAsia="pl-PL"/>
              </w:rPr>
              <w: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lastRenderedPageBreak/>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 xml:space="preserve">Kompleksowe wsparcie i </w:t>
            </w:r>
            <w:proofErr w:type="spellStart"/>
            <w:r w:rsidRPr="00111142">
              <w:rPr>
                <w:rFonts w:eastAsia="ヒラギノ角ゴ Pro W3"/>
                <w:color w:val="000000"/>
                <w:lang w:eastAsia="pl-PL"/>
              </w:rPr>
              <w:t>idywidulana</w:t>
            </w:r>
            <w:proofErr w:type="spellEnd"/>
            <w:r w:rsidRPr="00111142">
              <w:rPr>
                <w:rFonts w:eastAsia="ヒラギノ角ゴ Pro W3"/>
                <w:color w:val="000000"/>
                <w:lang w:eastAsia="pl-PL"/>
              </w:rPr>
              <w:t xml:space="preserve">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lastRenderedPageBreak/>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 xml:space="preserve">prowadzenie </w:t>
            </w:r>
            <w:proofErr w:type="spellStart"/>
            <w:r w:rsidRPr="00BE5715">
              <w:rPr>
                <w:rFonts w:eastAsia="Times New Roman" w:cs="Times New Roman"/>
                <w:color w:val="000000"/>
                <w:lang w:eastAsia="pl-PL"/>
              </w:rPr>
              <w:t>kapamnii</w:t>
            </w:r>
            <w:proofErr w:type="spellEnd"/>
            <w:r w:rsidRPr="00BE5715">
              <w:rPr>
                <w:rFonts w:eastAsia="Times New Roman" w:cs="Times New Roman"/>
                <w:color w:val="000000"/>
                <w:lang w:eastAsia="pl-PL"/>
              </w:rPr>
              <w:t xml:space="preserve"> informacyjno-promocyjnych z </w:t>
            </w:r>
            <w:proofErr w:type="spellStart"/>
            <w:r w:rsidRPr="00BE5715">
              <w:rPr>
                <w:rFonts w:eastAsia="Times New Roman" w:cs="Times New Roman"/>
                <w:color w:val="000000"/>
                <w:lang w:eastAsia="pl-PL"/>
              </w:rPr>
              <w:t>wykorzysteniem</w:t>
            </w:r>
            <w:proofErr w:type="spellEnd"/>
            <w:r w:rsidRPr="00BE5715">
              <w:rPr>
                <w:rFonts w:eastAsia="Times New Roman" w:cs="Times New Roman"/>
                <w:color w:val="000000"/>
                <w:lang w:eastAsia="pl-PL"/>
              </w:rPr>
              <w:t xml:space="preserve"> ogólnodostępnych kanałów przekazu np. </w:t>
            </w:r>
            <w:proofErr w:type="spellStart"/>
            <w:r w:rsidRPr="00BE5715">
              <w:rPr>
                <w:rFonts w:eastAsia="Times New Roman" w:cs="Times New Roman"/>
                <w:color w:val="000000"/>
                <w:lang w:eastAsia="pl-PL"/>
              </w:rPr>
              <w:t>internet</w:t>
            </w:r>
            <w:proofErr w:type="spellEnd"/>
            <w:r w:rsidRPr="00BE5715">
              <w:rPr>
                <w:rFonts w:eastAsia="Times New Roman" w:cs="Times New Roman"/>
                <w:color w:val="000000"/>
                <w:lang w:eastAsia="pl-PL"/>
              </w:rPr>
              <w:t xml:space="preserve">, </w:t>
            </w:r>
            <w:proofErr w:type="spellStart"/>
            <w:r w:rsidRPr="00BE5715">
              <w:rPr>
                <w:rFonts w:eastAsia="Times New Roman" w:cs="Times New Roman"/>
                <w:color w:val="000000"/>
                <w:lang w:eastAsia="pl-PL"/>
              </w:rPr>
              <w:t>citylight</w:t>
            </w:r>
            <w:proofErr w:type="spellEnd"/>
            <w:r w:rsidRPr="00BE5715">
              <w:rPr>
                <w:rFonts w:eastAsia="Times New Roman" w:cs="Times New Roman"/>
                <w:color w:val="000000"/>
                <w:lang w:eastAsia="pl-PL"/>
              </w:rPr>
              <w:t xml:space="preserve">, prasa, </w:t>
            </w:r>
            <w:proofErr w:type="spellStart"/>
            <w:r w:rsidRPr="00BE5715">
              <w:rPr>
                <w:rFonts w:eastAsia="Times New Roman" w:cs="Times New Roman"/>
                <w:color w:val="000000"/>
                <w:lang w:eastAsia="pl-PL"/>
              </w:rPr>
              <w:t>social</w:t>
            </w:r>
            <w:proofErr w:type="spellEnd"/>
            <w:r w:rsidRPr="00BE5715">
              <w:rPr>
                <w:rFonts w:eastAsia="Times New Roman" w:cs="Times New Roman"/>
                <w:color w:val="000000"/>
                <w:lang w:eastAsia="pl-PL"/>
              </w:rPr>
              <w:t xml:space="preserve">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 xml:space="preserve">zarejestrowane w Powiatowym Urzędzie Pracy jako </w:t>
            </w:r>
            <w:proofErr w:type="spellStart"/>
            <w:r w:rsidR="00DD5B25" w:rsidRPr="00111142">
              <w:t>bezrobotne</w:t>
            </w:r>
            <w:r w:rsidR="00560B8A" w:rsidRPr="000E4B99">
              <w:rPr>
                <w:rFonts w:eastAsia="Times New Roman"/>
                <w:lang w:eastAsia="pl-PL"/>
              </w:rPr>
              <w:t>,</w:t>
            </w:r>
            <w:r w:rsidR="000F4E53" w:rsidRPr="000E4B99">
              <w:rPr>
                <w:rFonts w:eastAsia="Times New Roman"/>
                <w:lang w:eastAsia="pl-PL"/>
              </w:rPr>
              <w:t>w</w:t>
            </w:r>
            <w:proofErr w:type="spellEnd"/>
            <w:r w:rsidR="000F4E53" w:rsidRPr="000E4B99">
              <w:rPr>
                <w:rFonts w:eastAsia="Times New Roman"/>
                <w:lang w:eastAsia="pl-PL"/>
              </w:rPr>
              <w:t xml:space="preserve">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 xml:space="preserve">1. Pracownicy (powyżej 30 roku </w:t>
            </w:r>
            <w:proofErr w:type="spellStart"/>
            <w:r w:rsidRPr="009C21B1">
              <w:rPr>
                <w:rFonts w:eastAsia="Times New Roman"/>
                <w:color w:val="000000"/>
                <w:lang w:eastAsia="pl-PL"/>
              </w:rPr>
              <w:t>zycia</w:t>
            </w:r>
            <w:proofErr w:type="spellEnd"/>
            <w:r w:rsidRPr="009C21B1">
              <w:rPr>
                <w:rFonts w:eastAsia="Times New Roman"/>
                <w:color w:val="000000"/>
                <w:lang w:eastAsia="pl-PL"/>
              </w:rPr>
              <w:t>)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 xml:space="preserve">Osoby fizyczne (powyżej 30 roku </w:t>
            </w:r>
            <w:proofErr w:type="spellStart"/>
            <w:r w:rsidRPr="009C21B1">
              <w:rPr>
                <w:bCs/>
                <w:sz w:val="18"/>
                <w:szCs w:val="18"/>
              </w:rPr>
              <w:t>zycia</w:t>
            </w:r>
            <w:proofErr w:type="spellEnd"/>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9A7679" w:rsidP="00465113">
            <w:pPr>
              <w:spacing w:before="120" w:after="40" w:line="240" w:lineRule="auto"/>
              <w:rPr>
                <w:rFonts w:eastAsia="Times New Roman" w:cs="Times New Roman"/>
                <w:color w:val="000000"/>
                <w:lang w:eastAsia="pl-PL"/>
              </w:rPr>
            </w:pPr>
            <w:r>
              <w:rPr>
                <w:rFonts w:eastAsia="Times New Roman" w:cs="Times New Roman"/>
                <w:lang w:eastAsia="pl-PL"/>
              </w:rPr>
              <w:t xml:space="preserve">  78 660 296 </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bezrobotnych </w:t>
            </w:r>
            <w:proofErr w:type="spellStart"/>
            <w:r w:rsidRPr="0057078D">
              <w:rPr>
                <w:rFonts w:cs="Times New Roman"/>
                <w:color w:val="000000"/>
                <w:lang w:eastAsia="pl-PL"/>
              </w:rPr>
              <w:t>mężczyźn</w:t>
            </w:r>
            <w:proofErr w:type="spellEnd"/>
            <w:r w:rsidRPr="0057078D">
              <w:rPr>
                <w:rFonts w:cs="Times New Roman"/>
                <w:color w:val="000000"/>
                <w:lang w:eastAsia="pl-PL"/>
              </w:rPr>
              <w:t xml:space="preserve">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w:t>
            </w:r>
            <w:proofErr w:type="spellStart"/>
            <w:r w:rsidRPr="0057078D">
              <w:rPr>
                <w:rFonts w:cs="Times New Roman"/>
                <w:color w:val="000000"/>
                <w:lang w:eastAsia="pl-PL"/>
              </w:rPr>
              <w:t>przekaraczają</w:t>
            </w:r>
            <w:proofErr w:type="spellEnd"/>
            <w:r w:rsidRPr="0057078D">
              <w:rPr>
                <w:rFonts w:cs="Times New Roman"/>
                <w:color w:val="000000"/>
                <w:lang w:eastAsia="pl-PL"/>
              </w:rPr>
              <w:t xml:space="preserve">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 xml:space="preserve">W projektach realizowanych w typie 6 wszystkie podmioty muszą posiadać jednostkę organizacyjną na obszarze województwa </w:t>
            </w:r>
            <w:proofErr w:type="spellStart"/>
            <w:r w:rsidRPr="009C21B1">
              <w:rPr>
                <w:rFonts w:cs="Times New Roman"/>
                <w:color w:val="000000"/>
                <w:lang w:eastAsia="pl-PL"/>
              </w:rPr>
              <w:t>zachodniopomorskiego.</w:t>
            </w:r>
            <w:r w:rsidR="00373686" w:rsidRPr="009C21B1">
              <w:rPr>
                <w:rFonts w:cs="Times New Roman"/>
                <w:color w:val="000000"/>
                <w:lang w:eastAsia="pl-PL"/>
              </w:rPr>
              <w:t>Wsparcie</w:t>
            </w:r>
            <w:proofErr w:type="spellEnd"/>
            <w:r w:rsidR="00373686" w:rsidRPr="009C21B1">
              <w:rPr>
                <w:rFonts w:cs="Times New Roman"/>
                <w:color w:val="000000"/>
                <w:lang w:eastAsia="pl-PL"/>
              </w:rPr>
              <w:t xml:space="preserv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lastRenderedPageBreak/>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7" w:name="_Toc437598437"/>
            <w:bookmarkStart w:id="18" w:name="_Toc53388635"/>
            <w:r w:rsidRPr="004B7ECB">
              <w:rPr>
                <w:rFonts w:eastAsia="Times New Roman" w:cs="Times New Roman"/>
                <w:bCs/>
                <w:color w:val="000000"/>
                <w:lang w:eastAsia="pl-PL"/>
              </w:rPr>
              <w:lastRenderedPageBreak/>
              <w:t>6.6 Programy zapewnienia i zwiększenia dostępu do opieki nad dziećmi w wieku do lat 3</w:t>
            </w:r>
            <w:bookmarkEnd w:id="17"/>
            <w:bookmarkEnd w:id="1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15</w:t>
            </w:r>
            <w:r w:rsidR="00B475F5">
              <w:rPr>
                <w:rFonts w:eastAsia="Times New Roman" w:cs="Times New Roman"/>
                <w:color w:val="000000"/>
                <w:lang w:eastAsia="pl-PL"/>
              </w:rPr>
              <w:t> 635 000</w:t>
            </w:r>
            <w:r w:rsidR="00BC4AFA">
              <w:rPr>
                <w:rFonts w:eastAsia="Times New Roman" w:cs="Times New Roman"/>
                <w:color w:val="000000"/>
                <w:lang w:eastAsia="pl-PL"/>
              </w:rPr>
              <w:t xml:space="preserve">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pPr>
            <w:r w:rsidRPr="005E489A">
              <w:t>Typ projektów 1,2 – tryb konkursowy</w:t>
            </w:r>
          </w:p>
          <w:p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w:t>
            </w:r>
            <w:proofErr w:type="spellStart"/>
            <w:r w:rsidRPr="00E46543">
              <w:rPr>
                <w:rFonts w:eastAsia="Times New Roman" w:cs="Times New Roman"/>
                <w:lang w:eastAsia="pl-PL"/>
              </w:rPr>
              <w:t>financingu</w:t>
            </w:r>
            <w:proofErr w:type="spellEnd"/>
            <w:r w:rsidRPr="00E46543">
              <w:rPr>
                <w:rFonts w:eastAsia="Times New Roman" w:cs="Times New Roman"/>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9" w:name="_Toc430759019"/>
            <w:bookmarkStart w:id="20"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9"/>
            <w:bookmarkEnd w:id="20"/>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 xml:space="preserve">Jednostki samorządu terytorialnego, ich związki i stowarzyszenia, jednostki organizacyjne </w:t>
            </w:r>
            <w:proofErr w:type="spellStart"/>
            <w:r w:rsidRPr="000D5CDC">
              <w:rPr>
                <w:rFonts w:eastAsia="Times New Roman"/>
                <w:lang w:eastAsia="pl-PL"/>
              </w:rPr>
              <w:t>jst</w:t>
            </w:r>
            <w:proofErr w:type="spellEnd"/>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B475F5"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790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w:t>
            </w:r>
            <w:r w:rsidRPr="00111142">
              <w:rPr>
                <w:lang w:eastAsia="pl-PL"/>
              </w:rPr>
              <w:lastRenderedPageBreak/>
              <w:t xml:space="preserve">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1" w:name="_Toc430759020"/>
            <w:bookmarkStart w:id="22"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1"/>
            <w:bookmarkEnd w:id="22"/>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informacyjno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w:t>
            </w:r>
            <w:proofErr w:type="spellStart"/>
            <w:r w:rsidRPr="0064240F">
              <w:rPr>
                <w:rFonts w:eastAsia="Times New Roman"/>
                <w:szCs w:val="20"/>
                <w:lang w:eastAsia="pl-PL"/>
              </w:rPr>
              <w:t>dododatkowo</w:t>
            </w:r>
            <w:proofErr w:type="spellEnd"/>
            <w:r w:rsidRPr="0064240F">
              <w:rPr>
                <w:rFonts w:eastAsia="Times New Roman"/>
                <w:szCs w:val="20"/>
                <w:lang w:eastAsia="pl-PL"/>
              </w:rPr>
              <w:t xml:space="preserve">: </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 xml:space="preserve">zakup aparatury i sprzętu medycznego oraz wykonanie innych inwestycji koniecznych do realizacji zadań wynikających z realizowanego programu (m.in. </w:t>
            </w:r>
            <w:r w:rsidRPr="0064240F">
              <w:rPr>
                <w:lang w:eastAsia="pl-PL"/>
              </w:rPr>
              <w:lastRenderedPageBreak/>
              <w:t xml:space="preserve">mammobus, </w:t>
            </w:r>
            <w:proofErr w:type="spellStart"/>
            <w:r w:rsidRPr="0064240F">
              <w:rPr>
                <w:lang w:eastAsia="pl-PL"/>
              </w:rPr>
              <w:t>cytobus</w:t>
            </w:r>
            <w:proofErr w:type="spellEnd"/>
            <w:r w:rsidRPr="0064240F">
              <w:rPr>
                <w:lang w:eastAsia="pl-PL"/>
              </w:rPr>
              <w:t xml:space="preserve">, </w:t>
            </w:r>
            <w:proofErr w:type="spellStart"/>
            <w:r w:rsidRPr="0064240F">
              <w:rPr>
                <w:lang w:eastAsia="pl-PL"/>
              </w:rPr>
              <w:t>kolonoskop</w:t>
            </w:r>
            <w:proofErr w:type="spellEnd"/>
            <w:r w:rsidRPr="0064240F">
              <w:rPr>
                <w:lang w:eastAsia="pl-PL"/>
              </w:rPr>
              <w:t>),</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w:t>
            </w:r>
            <w:proofErr w:type="spellStart"/>
            <w:r w:rsidR="0021462E" w:rsidRPr="0064240F">
              <w:rPr>
                <w:rFonts w:eastAsia="Times New Roman"/>
                <w:iCs/>
                <w:lang w:eastAsia="pl-PL"/>
              </w:rPr>
              <w:t>Coronawirusa</w:t>
            </w:r>
            <w:proofErr w:type="spellEnd"/>
            <w:r w:rsidR="0021462E" w:rsidRPr="0064240F">
              <w:rPr>
                <w:rFonts w:eastAsia="Times New Roman"/>
                <w:iCs/>
                <w:lang w:eastAsia="pl-PL"/>
              </w:rPr>
              <w:t xml:space="preserve">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w:t>
            </w:r>
            <w:proofErr w:type="spellStart"/>
            <w:r w:rsidRPr="0064240F">
              <w:rPr>
                <w:rFonts w:eastAsia="Times New Roman" w:cs="Times New Roman"/>
                <w:lang w:eastAsia="pl-PL"/>
              </w:rPr>
              <w:t>zdrowotnych</w:t>
            </w:r>
            <w:r w:rsidR="00794619" w:rsidRPr="0064240F">
              <w:t>,</w:t>
            </w:r>
            <w:r w:rsidR="003E16B1" w:rsidRPr="0064240F">
              <w:rPr>
                <w:rFonts w:eastAsia="Times New Roman" w:cs="Times New Roman"/>
                <w:lang w:eastAsia="pl-PL"/>
              </w:rPr>
              <w:t>zgodnie</w:t>
            </w:r>
            <w:proofErr w:type="spellEnd"/>
            <w:r w:rsidR="003E16B1" w:rsidRPr="0064240F">
              <w:rPr>
                <w:rFonts w:eastAsia="Times New Roman" w:cs="Times New Roman"/>
                <w:lang w:eastAsia="pl-PL"/>
              </w:rPr>
              <w:t xml:space="preserv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lastRenderedPageBreak/>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koronawirusem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 xml:space="preserve">Monitorowania i Prewencji Epidemii </w:t>
            </w:r>
            <w:proofErr w:type="spellStart"/>
            <w:r w:rsidR="00CE68F1" w:rsidRPr="0064240F">
              <w:rPr>
                <w:rFonts w:eastAsia="Times New Roman"/>
                <w:iCs/>
                <w:lang w:eastAsia="pl-PL"/>
              </w:rPr>
              <w:t>Coronawirusa</w:t>
            </w:r>
            <w:proofErr w:type="spellEnd"/>
            <w:r w:rsidR="00CE68F1" w:rsidRPr="0064240F">
              <w:rPr>
                <w:rFonts w:eastAsia="Times New Roman"/>
                <w:iCs/>
                <w:lang w:eastAsia="pl-PL"/>
              </w:rPr>
              <w:t xml:space="preserve">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9A7679">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9A7679">
              <w:rPr>
                <w:rFonts w:eastAsia="Times New Roman" w:cs="Times New Roman"/>
                <w:color w:val="000000"/>
                <w:lang w:eastAsia="pl-PL"/>
              </w:rPr>
              <w:t>  9 239 704</w:t>
            </w:r>
            <w:r>
              <w:rPr>
                <w:rFonts w:eastAsia="Times New Roman" w:cs="Times New Roman"/>
                <w:color w:val="000000"/>
                <w:lang w:eastAsia="pl-PL"/>
              </w:rPr>
              <w:t xml:space="preserve">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00EA5ADC" w:rsidRPr="007B4DDB">
              <w:rPr>
                <w:rFonts w:eastAsia="Times New Roman"/>
                <w:iCs/>
                <w:lang w:eastAsia="pl-PL"/>
              </w:rPr>
              <w:t>AOTMiT</w:t>
            </w:r>
            <w:proofErr w:type="spellEnd"/>
            <w:r w:rsidR="00EA5ADC" w:rsidRPr="007B4DDB">
              <w:rPr>
                <w:rFonts w:eastAsia="Times New Roman"/>
                <w:iCs/>
                <w:lang w:eastAsia="pl-PL"/>
              </w:rPr>
              <w:t xml:space="preserve">.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 xml:space="preserve">Zachodniopomorski Program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p>
          <w:p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930869" w:rsidP="00094254">
      <w:pPr>
        <w:jc w:val="center"/>
        <w:rPr>
          <w:b/>
          <w:sz w:val="32"/>
          <w:szCs w:val="32"/>
        </w:rPr>
      </w:pPr>
      <w:r>
        <w:rPr>
          <w:b/>
          <w:noProof/>
          <w:sz w:val="32"/>
          <w:szCs w:val="32"/>
          <w:lang w:eastAsia="pl-PL"/>
        </w:rPr>
        <w:drawing>
          <wp:inline distT="0" distB="0" distL="0" distR="0" wp14:anchorId="7F9DDB01" wp14:editId="65E7B0EB">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3" w:name="_Toc414625775"/>
            <w:bookmarkStart w:id="24" w:name="_Toc424549042"/>
            <w:bookmarkStart w:id="25" w:name="_Toc53388638"/>
            <w:r w:rsidRPr="000D5CDC">
              <w:rPr>
                <w:rFonts w:ascii="MyriadPro-Bold" w:eastAsia="Times New Roman" w:hAnsi="MyriadPro-Bold" w:cs="MyriadPro-Bold"/>
                <w:b/>
                <w:sz w:val="16"/>
                <w:szCs w:val="16"/>
              </w:rPr>
              <w:t>VII WŁĄCZENIE SPOŁECZNE</w:t>
            </w:r>
            <w:bookmarkEnd w:id="23"/>
            <w:bookmarkEnd w:id="24"/>
            <w:bookmarkEnd w:id="25"/>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w:t>
            </w:r>
            <w:proofErr w:type="spellStart"/>
            <w:r w:rsidRPr="000D5CDC">
              <w:rPr>
                <w:rFonts w:eastAsia="Times New Roman" w:cs="Times New Roman"/>
                <w:color w:val="000000"/>
                <w:lang w:eastAsia="pl-PL"/>
              </w:rPr>
              <w:t>deinstytucjonalizację</w:t>
            </w:r>
            <w:proofErr w:type="spellEnd"/>
            <w:r w:rsidRPr="000D5CDC">
              <w:rPr>
                <w:rFonts w:eastAsia="Times New Roman" w:cs="Times New Roman"/>
                <w:color w:val="000000"/>
                <w:lang w:eastAsia="pl-PL"/>
              </w:rPr>
              <w:t xml:space="preserve">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w:t>
            </w:r>
            <w:proofErr w:type="spellStart"/>
            <w:r w:rsidRPr="000D5CDC">
              <w:rPr>
                <w:rFonts w:eastAsia="Times New Roman" w:cs="Times New Roman"/>
                <w:color w:val="000000"/>
                <w:lang w:eastAsia="pl-PL"/>
              </w:rPr>
              <w:t>defawozryzowanych</w:t>
            </w:r>
            <w:proofErr w:type="spellEnd"/>
            <w:r w:rsidRPr="000D5CDC">
              <w:rPr>
                <w:rFonts w:eastAsia="Times New Roman" w:cs="Times New Roman"/>
                <w:color w:val="000000"/>
                <w:lang w:eastAsia="pl-PL"/>
              </w:rPr>
              <w:t xml:space="preserve">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 xml:space="preserve">potrzebujące wsparcia w codziennym </w:t>
            </w:r>
            <w:proofErr w:type="spellStart"/>
            <w:r w:rsidR="007C6E4C">
              <w:rPr>
                <w:rFonts w:eastAsia="Times New Roman" w:cs="Times New Roman"/>
                <w:color w:val="000000"/>
                <w:lang w:eastAsia="pl-PL"/>
              </w:rPr>
              <w:t>funckjonowaniu</w:t>
            </w:r>
            <w:proofErr w:type="spellEnd"/>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DB610B" w:rsidRDefault="00ED1B03" w:rsidP="00DB610B">
            <w:pPr>
              <w:spacing w:before="120" w:line="240" w:lineRule="auto"/>
              <w:jc w:val="center"/>
              <w:rPr>
                <w:rFonts w:eastAsia="Times New Roman" w:cs="Times New Roman"/>
                <w:lang w:eastAsia="pl-PL"/>
              </w:rPr>
            </w:pPr>
            <w:r w:rsidRPr="0028511B">
              <w:rPr>
                <w:rFonts w:eastAsia="Times New Roman" w:cs="Times New Roman"/>
                <w:color w:val="FF0000"/>
                <w:lang w:eastAsia="pl-PL"/>
              </w:rPr>
              <w:t>  </w:t>
            </w:r>
            <w:r w:rsidR="00C3789C" w:rsidRPr="0028511B">
              <w:rPr>
                <w:rFonts w:eastAsia="Times New Roman" w:cs="Times New Roman"/>
                <w:color w:val="FF0000"/>
                <w:lang w:eastAsia="pl-PL"/>
              </w:rPr>
              <w:t>  </w:t>
            </w:r>
            <w:r w:rsidR="009A7679" w:rsidRPr="0028511B">
              <w:rPr>
                <w:rFonts w:eastAsia="Times New Roman" w:cs="Times New Roman"/>
                <w:color w:val="FF0000"/>
                <w:lang w:eastAsia="pl-PL"/>
              </w:rPr>
              <w:t>  </w:t>
            </w:r>
            <w:r w:rsidR="00DB610B">
              <w:rPr>
                <w:rFonts w:eastAsia="Times New Roman" w:cs="Times New Roman"/>
                <w:lang w:eastAsia="pl-PL"/>
              </w:rPr>
              <w:t>121 675 000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6" w:name="_Toc437598441"/>
            <w:bookmarkStart w:id="27"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6"/>
            <w:bookmarkEnd w:id="27"/>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form aktywnej integracji oraz upowszechnianie aktywnej integracji i pracy socjalnej przez ośrodki pomocy społecznej oraz powiatowe centra pomocy </w:t>
            </w:r>
            <w:proofErr w:type="spellStart"/>
            <w:r w:rsidRPr="000D5CDC">
              <w:rPr>
                <w:rFonts w:eastAsia="Times New Roman" w:cs="Times New Roman"/>
                <w:lang w:eastAsia="pl-PL"/>
              </w:rPr>
              <w:t>rodziniez</w:t>
            </w:r>
            <w:proofErr w:type="spellEnd"/>
            <w:r w:rsidRPr="000D5CDC">
              <w:rPr>
                <w:rFonts w:eastAsia="Times New Roman" w:cs="Times New Roman"/>
                <w:lang w:eastAsia="pl-PL"/>
              </w:rPr>
              <w:t xml:space="preserve">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9A7679">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w:t>
            </w:r>
            <w:r w:rsidR="009A7679">
              <w:rPr>
                <w:rFonts w:cs="Times New Roman"/>
              </w:rPr>
              <w:t>  23 600 000</w:t>
            </w:r>
            <w:r>
              <w:rPr>
                <w:rFonts w:cs="Times New Roman"/>
              </w:rPr>
              <w:t xml:space="preserve">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w:t>
            </w:r>
            <w:proofErr w:type="spellStart"/>
            <w:r w:rsidR="00AE4984" w:rsidRPr="00AE4984">
              <w:rPr>
                <w:rFonts w:eastAsia="Times New Roman" w:cs="Times New Roman"/>
                <w:lang w:eastAsia="pl-PL"/>
              </w:rPr>
              <w:t>Euroejskiego</w:t>
            </w:r>
            <w:proofErr w:type="spellEnd"/>
            <w:r w:rsidR="00AE4984" w:rsidRPr="00AE4984">
              <w:rPr>
                <w:rFonts w:eastAsia="Times New Roman" w:cs="Times New Roman"/>
                <w:lang w:eastAsia="pl-PL"/>
              </w:rPr>
              <w:t xml:space="preserve">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8"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8"/>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DA528D">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w:t>
            </w:r>
            <w:r w:rsidR="00DA528D">
              <w:rPr>
                <w:rFonts w:eastAsia="Times New Roman" w:cs="Times New Roman"/>
                <w:lang w:eastAsia="pl-PL"/>
              </w:rPr>
              <w:t xml:space="preserve">  11 875 000 </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9" w:name="_Toc424549045"/>
            <w:bookmarkStart w:id="30" w:name="_Toc424797357"/>
            <w:bookmarkStart w:id="31"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9"/>
            <w:bookmarkEnd w:id="30"/>
            <w:bookmarkEnd w:id="3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 xml:space="preserve">zkolenia, warsztaty, doradztwo, mentoring, coaching, </w:t>
            </w:r>
            <w:proofErr w:type="spellStart"/>
            <w:r w:rsidR="00C94DE9" w:rsidRPr="00111142">
              <w:rPr>
                <w:rFonts w:eastAsia="Times New Roman"/>
                <w:lang w:eastAsia="pl-PL"/>
              </w:rPr>
              <w:t>tutoring</w:t>
            </w:r>
            <w:proofErr w:type="spellEnd"/>
            <w:r w:rsidR="00C94DE9" w:rsidRPr="00111142">
              <w:rPr>
                <w:rFonts w:eastAsia="Times New Roman"/>
                <w:lang w:eastAsia="pl-PL"/>
              </w:rPr>
              <w:t>,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FE752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FE7524">
              <w:rPr>
                <w:rFonts w:eastAsia="Times New Roman" w:cs="Times New Roman"/>
                <w:color w:val="000000"/>
                <w:lang w:eastAsia="pl-PL"/>
              </w:rPr>
              <w:t>  14 060 281</w:t>
            </w:r>
            <w:r>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w:t>
            </w:r>
            <w:proofErr w:type="spellStart"/>
            <w:r w:rsidR="00C138B4" w:rsidRPr="00111142">
              <w:rPr>
                <w:rFonts w:cs="Times New Roman"/>
              </w:rPr>
              <w:t>t.j</w:t>
            </w:r>
            <w:proofErr w:type="spellEnd"/>
            <w:r w:rsidR="00C138B4" w:rsidRPr="00111142">
              <w:rPr>
                <w:rFonts w:cs="Times New Roman"/>
              </w:rPr>
              <w:t xml:space="preserve">. </w:t>
            </w:r>
            <w:r w:rsidRPr="00111142">
              <w:rPr>
                <w:rFonts w:cs="Times New Roman"/>
              </w:rPr>
              <w:t xml:space="preserve">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2" w:name="_Toc424549046"/>
            <w:bookmarkStart w:id="33" w:name="_Toc424797358"/>
            <w:bookmarkStart w:id="34"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2"/>
            <w:bookmarkEnd w:id="33"/>
            <w:bookmarkEnd w:id="34"/>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w:t>
            </w:r>
            <w:proofErr w:type="spellStart"/>
            <w:r w:rsidRPr="000D5CDC">
              <w:rPr>
                <w:rFonts w:eastAsia="Times New Roman" w:cs="Times New Roman"/>
                <w:lang w:eastAsia="pl-PL"/>
              </w:rPr>
              <w:t>tutoring</w:t>
            </w:r>
            <w:proofErr w:type="spellEnd"/>
            <w:r w:rsidRPr="000D5CDC">
              <w:rPr>
                <w:rFonts w:eastAsia="Times New Roman" w:cs="Times New Roman"/>
                <w:lang w:eastAsia="pl-PL"/>
              </w:rPr>
              <w:t xml:space="preserve">,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FE7524"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800 000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 xml:space="preserve">Finansowanie zaliczkowe planowane, odbywa się na zasadach określonych w ustawie z dnia 27 sierpnia 2009 r. o finansach publicznych (Dz. U. z 2013 r. poz. 885,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5" w:name="_Toc424549047"/>
            <w:bookmarkStart w:id="36"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5"/>
            <w:bookmarkEnd w:id="36"/>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 xml:space="preserve">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w:t>
                  </w:r>
                  <w:proofErr w:type="spellStart"/>
                  <w:r w:rsidRPr="00111142">
                    <w:rPr>
                      <w:rFonts w:eastAsia="Times New Roman" w:cs="Times New Roman"/>
                      <w:color w:val="000000"/>
                      <w:lang w:eastAsia="pl-PL"/>
                    </w:rPr>
                    <w:t>deinstytucjonalizację</w:t>
                  </w:r>
                  <w:proofErr w:type="spellEnd"/>
                  <w:r w:rsidRPr="00111142">
                    <w:rPr>
                      <w:rFonts w:eastAsia="Times New Roman" w:cs="Times New Roman"/>
                      <w:color w:val="000000"/>
                      <w:lang w:eastAsia="pl-PL"/>
                    </w:rPr>
                    <w:t xml:space="preserve">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rsidR="007F7607" w:rsidRPr="00111142" w:rsidRDefault="007F7607" w:rsidP="004A0601">
            <w:pPr>
              <w:pStyle w:val="Akapitzlist"/>
              <w:rPr>
                <w:lang w:eastAsia="pl-PL"/>
              </w:rPr>
            </w:pPr>
            <w:r w:rsidRPr="00111142">
              <w:rPr>
                <w:lang w:eastAsia="pl-PL"/>
              </w:rPr>
              <w:t>Liczba inicjatyw dotyczących rozwoju ekonomii społecznej sfinansowanych ze środków EFS [</w:t>
            </w:r>
            <w:proofErr w:type="spellStart"/>
            <w:r w:rsidRPr="00111142">
              <w:rPr>
                <w:lang w:eastAsia="pl-PL"/>
              </w:rPr>
              <w:t>szt</w:t>
            </w:r>
            <w:proofErr w:type="spellEnd"/>
            <w:r w:rsidRPr="00111142">
              <w:rPr>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111142">
              <w:rPr>
                <w:rFonts w:eastAsia="Times New Roman"/>
                <w:lang w:eastAsia="pl-PL"/>
              </w:rPr>
              <w:t>uspójnianie</w:t>
            </w:r>
            <w:proofErr w:type="spellEnd"/>
            <w:r w:rsidRPr="00111142">
              <w:rPr>
                <w:rFonts w:eastAsia="Times New Roman"/>
                <w:lang w:eastAsia="pl-PL"/>
              </w:rPr>
              <w:t xml:space="preserv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BB7E8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BB7E82">
              <w:rPr>
                <w:rFonts w:eastAsia="Times New Roman" w:cs="Times New Roman"/>
                <w:lang w:eastAsia="pl-PL"/>
              </w:rPr>
              <w:t>  944 719</w:t>
            </w:r>
            <w:r>
              <w:rPr>
                <w:rFonts w:eastAsia="Times New Roman" w:cs="Times New Roman"/>
                <w:lang w:eastAsia="pl-PL"/>
              </w:rPr>
              <w:t xml:space="preserve">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7" w:name="_Toc437598446"/>
            <w:bookmarkStart w:id="38" w:name="_Toc53388644"/>
            <w:r w:rsidRPr="00CF1CCD">
              <w:rPr>
                <w:rFonts w:eastAsia="Times New Roman" w:cs="Times New Roman"/>
                <w:bCs/>
                <w:color w:val="000000"/>
                <w:lang w:eastAsia="pl-PL"/>
              </w:rPr>
              <w:lastRenderedPageBreak/>
              <w:t>7.6 Wsparcie rozwoju usług społecznych świadczonych w interesie ogólnym</w:t>
            </w:r>
            <w:bookmarkEnd w:id="37"/>
            <w:bookmarkEnd w:id="38"/>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w:t>
            </w:r>
            <w:proofErr w:type="spellStart"/>
            <w:r w:rsidRPr="00A462B3">
              <w:rPr>
                <w:rFonts w:eastAsia="Times New Roman" w:cs="Times New Roman"/>
                <w:lang w:eastAsia="pl-PL"/>
              </w:rPr>
              <w:t>zdeinstytucjonalizowanych</w:t>
            </w:r>
            <w:proofErr w:type="spellEnd"/>
            <w:r w:rsidRPr="00A462B3">
              <w:rPr>
                <w:rFonts w:eastAsia="Times New Roman" w:cs="Times New Roman"/>
                <w:lang w:eastAsia="pl-PL"/>
              </w:rPr>
              <w:t xml:space="preserve">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teleopieki,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 xml:space="preserve">na temat dostępności usług </w:t>
            </w:r>
            <w:proofErr w:type="spellStart"/>
            <w:r w:rsidRPr="00A462B3">
              <w:rPr>
                <w:rFonts w:eastAsia="Times New Roman" w:cs="Times New Roman"/>
                <w:lang w:eastAsia="pl-PL"/>
              </w:rPr>
              <w:t>społecznych</w:t>
            </w:r>
            <w:r w:rsidRPr="00A462B3">
              <w:t>;sfinansowanie</w:t>
            </w:r>
            <w:proofErr w:type="spellEnd"/>
            <w:r w:rsidRPr="00A462B3">
              <w:t xml:space="preserv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 xml:space="preserve">pomoc psychologiczna, opieka </w:t>
            </w:r>
            <w:proofErr w:type="spellStart"/>
            <w:r w:rsidRPr="00A462B3">
              <w:rPr>
                <w:rFonts w:eastAsia="Times New Roman" w:cs="Times New Roman"/>
                <w:lang w:eastAsia="pl-PL"/>
              </w:rPr>
              <w:t>wytchnieniowa</w:t>
            </w:r>
            <w:proofErr w:type="spellEnd"/>
            <w:r w:rsidRPr="00A462B3">
              <w:rPr>
                <w:rFonts w:eastAsia="Times New Roman" w:cs="Times New Roman"/>
                <w:lang w:eastAsia="pl-PL"/>
              </w:rPr>
              <w:t>,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w:t>
            </w:r>
            <w:proofErr w:type="spellStart"/>
            <w:r w:rsidR="00586712" w:rsidRPr="00A462B3">
              <w:rPr>
                <w:rFonts w:eastAsia="Times New Roman" w:cs="Times New Roman"/>
                <w:lang w:eastAsia="pl-PL"/>
              </w:rPr>
              <w:t>cely</w:t>
            </w:r>
            <w:proofErr w:type="spellEnd"/>
            <w:r w:rsidR="00586712" w:rsidRPr="00A462B3">
              <w:rPr>
                <w:rFonts w:eastAsia="Times New Roman" w:cs="Times New Roman"/>
                <w:lang w:eastAsia="pl-PL"/>
              </w:rPr>
              <w:t xml:space="preserve">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doradczo-informacyjno- edukacyjne  w ramach współpracy międzysektorowej dotyczące  opieki  nad osobami wymagającymi wsparcia  w  codziennym  funkcjonowaniu oraz ich otoczenia (szczególnie jednostki pomocy i </w:t>
            </w:r>
            <w:proofErr w:type="spellStart"/>
            <w:r w:rsidRPr="00A462B3">
              <w:rPr>
                <w:rFonts w:eastAsia="Times New Roman" w:cs="Times New Roman"/>
                <w:lang w:eastAsia="pl-PL"/>
              </w:rPr>
              <w:t>ntegracji</w:t>
            </w:r>
            <w:proofErr w:type="spellEnd"/>
            <w:r w:rsidRPr="00A462B3">
              <w:rPr>
                <w:rFonts w:eastAsia="Times New Roman" w:cs="Times New Roman"/>
                <w:lang w:eastAsia="pl-PL"/>
              </w:rPr>
              <w:t xml:space="preserve">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w:t>
            </w:r>
            <w:proofErr w:type="spellStart"/>
            <w:r w:rsidRPr="00A462B3">
              <w:rPr>
                <w:rFonts w:eastAsia="Times New Roman" w:cs="Times New Roman"/>
                <w:lang w:eastAsia="pl-PL"/>
              </w:rPr>
              <w:t>zarudniających</w:t>
            </w:r>
            <w:proofErr w:type="spellEnd"/>
            <w:r w:rsidRPr="00A462B3">
              <w:rPr>
                <w:rFonts w:eastAsia="Times New Roman" w:cs="Times New Roman"/>
                <w:lang w:eastAsia="pl-PL"/>
              </w:rPr>
              <w:t xml:space="preserve">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lastRenderedPageBreak/>
              <w:t xml:space="preserve">Organizacja usług opiekuńczych przez jednostki samorządu terytorialnego np. w formule </w:t>
            </w:r>
            <w:proofErr w:type="spellStart"/>
            <w:r w:rsidRPr="00A462B3">
              <w:rPr>
                <w:rFonts w:eastAsia="Times New Roman" w:cs="Times New Roman"/>
                <w:lang w:eastAsia="pl-PL"/>
              </w:rPr>
              <w:t>regrantingu</w:t>
            </w:r>
            <w:proofErr w:type="spellEnd"/>
            <w:r w:rsidRPr="00A462B3">
              <w:rPr>
                <w:rFonts w:eastAsia="Times New Roman" w:cs="Times New Roman"/>
                <w:lang w:eastAsia="pl-PL"/>
              </w:rPr>
              <w:t>;</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proofErr w:type="spellStart"/>
            <w:r w:rsidRPr="00A462B3">
              <w:rPr>
                <w:rFonts w:eastAsia="Times New Roman" w:cs="Times New Roman"/>
                <w:lang w:eastAsia="pl-PL"/>
              </w:rPr>
              <w:t>Zzakup</w:t>
            </w:r>
            <w:proofErr w:type="spellEnd"/>
            <w:r w:rsidRPr="00A462B3">
              <w:rPr>
                <w:rFonts w:eastAsia="Times New Roman" w:cs="Times New Roman"/>
                <w:lang w:eastAsia="pl-PL"/>
              </w:rPr>
              <w:t>,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 xml:space="preserve">usługi aktywnej integracji o charakterze zawodowym w systemie edukacji </w:t>
            </w:r>
            <w:proofErr w:type="spellStart"/>
            <w:r w:rsidRPr="00111142">
              <w:rPr>
                <w:rFonts w:cs="Arial"/>
                <w:szCs w:val="20"/>
                <w:lang w:eastAsia="pl-PL"/>
              </w:rPr>
              <w:t>pozaformalnej</w:t>
            </w:r>
            <w:proofErr w:type="spellEnd"/>
            <w:r w:rsidRPr="00111142">
              <w:rPr>
                <w:rFonts w:cs="Arial"/>
                <w:szCs w:val="20"/>
                <w:lang w:eastAsia="pl-PL"/>
              </w:rPr>
              <w:t xml:space="preserve"> i nieformalnej;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budowanie kompetencji społeczno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 xml:space="preserve">kursy, szkolenia, </w:t>
            </w:r>
            <w:proofErr w:type="spellStart"/>
            <w:r w:rsidRPr="00111142">
              <w:rPr>
                <w:rFonts w:cs="Arial"/>
                <w:szCs w:val="20"/>
                <w:lang w:eastAsia="pl-PL"/>
              </w:rPr>
              <w:t>superwizje</w:t>
            </w:r>
            <w:proofErr w:type="spellEnd"/>
            <w:r w:rsidRPr="00111142">
              <w:rPr>
                <w:rFonts w:cs="Arial"/>
                <w:szCs w:val="20"/>
                <w:lang w:eastAsia="pl-PL"/>
              </w:rPr>
              <w:t>,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lastRenderedPageBreak/>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w:t>
            </w:r>
            <w:proofErr w:type="spellStart"/>
            <w:r w:rsidR="00E83654" w:rsidRPr="00E83654">
              <w:rPr>
                <w:rFonts w:eastAsia="Times New Roman" w:cs="Times New Roman"/>
                <w:lang w:eastAsia="pl-PL"/>
              </w:rPr>
              <w:t>superwizja</w:t>
            </w:r>
            <w:proofErr w:type="spellEnd"/>
            <w:r w:rsidR="00E83654" w:rsidRPr="00E83654">
              <w:rPr>
                <w:rFonts w:eastAsia="Times New Roman" w:cs="Times New Roman"/>
                <w:lang w:eastAsia="pl-PL"/>
              </w:rPr>
              <w:t xml:space="preserve">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B15DB6">
            <w:pPr>
              <w:numPr>
                <w:ilvl w:val="0"/>
                <w:numId w:val="171"/>
              </w:numPr>
              <w:spacing w:before="120" w:after="40" w:line="240" w:lineRule="auto"/>
              <w:ind w:firstLine="16"/>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B15DB6">
            <w:pPr>
              <w:numPr>
                <w:ilvl w:val="0"/>
                <w:numId w:val="171"/>
              </w:numPr>
              <w:spacing w:before="120" w:after="40" w:line="240" w:lineRule="auto"/>
              <w:ind w:firstLine="16"/>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B15DB6">
            <w:pPr>
              <w:numPr>
                <w:ilvl w:val="0"/>
                <w:numId w:val="171"/>
              </w:numPr>
              <w:spacing w:before="120" w:after="40" w:line="240" w:lineRule="auto"/>
              <w:ind w:hanging="4"/>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Pr="00B15DB6" w:rsidRDefault="00B15DB6" w:rsidP="00B15DB6">
            <w:pPr>
              <w:pStyle w:val="Akapitzlist"/>
              <w:numPr>
                <w:ilvl w:val="0"/>
                <w:numId w:val="302"/>
              </w:numPr>
              <w:spacing w:before="120" w:after="40" w:line="240" w:lineRule="auto"/>
              <w:ind w:left="781" w:hanging="425"/>
              <w:rPr>
                <w:rFonts w:eastAsia="Times New Roman"/>
                <w:lang w:eastAsia="pl-PL"/>
              </w:rPr>
            </w:pPr>
            <w:r>
              <w:rPr>
                <w:rFonts w:eastAsia="Times New Roman"/>
                <w:lang w:eastAsia="pl-PL"/>
              </w:rPr>
              <w:t>d</w:t>
            </w:r>
            <w:r w:rsidR="00F42B03" w:rsidRPr="00B15DB6">
              <w:rPr>
                <w:rFonts w:eastAsia="Times New Roman"/>
                <w:lang w:eastAsia="pl-PL"/>
              </w:rPr>
              <w:t xml:space="preserve">ziałania profilaktyczne związane z </w:t>
            </w:r>
            <w:proofErr w:type="spellStart"/>
            <w:r w:rsidR="00F42B03" w:rsidRPr="00B15DB6">
              <w:rPr>
                <w:rFonts w:eastAsia="Times New Roman"/>
                <w:lang w:eastAsia="pl-PL"/>
              </w:rPr>
              <w:t>przeciwdziłaniem</w:t>
            </w:r>
            <w:proofErr w:type="spellEnd"/>
            <w:r w:rsidR="00F42B03" w:rsidRPr="00B15DB6">
              <w:rPr>
                <w:rFonts w:eastAsia="Times New Roman"/>
                <w:lang w:eastAsia="pl-PL"/>
              </w:rPr>
              <w:t xml:space="preserve"> skutkom COVID-19 dla dzieci przebywających w pieczy zastępczej poprzez tworzenie miejsc </w:t>
            </w:r>
            <w:proofErr w:type="spellStart"/>
            <w:r w:rsidR="00F42B03" w:rsidRPr="00B15DB6">
              <w:rPr>
                <w:rFonts w:eastAsia="Times New Roman"/>
                <w:lang w:eastAsia="pl-PL"/>
              </w:rPr>
              <w:t>kwarantanny.</w:t>
            </w:r>
            <w:r>
              <w:rPr>
                <w:rFonts w:eastAsia="Times New Roman"/>
                <w:lang w:eastAsia="pl-PL"/>
              </w:rPr>
              <w:t>d</w:t>
            </w:r>
            <w:r w:rsidRPr="00B15DB6">
              <w:rPr>
                <w:rFonts w:eastAsia="Times New Roman"/>
                <w:lang w:eastAsia="pl-PL"/>
              </w:rPr>
              <w:t>ziałania</w:t>
            </w:r>
            <w:proofErr w:type="spellEnd"/>
            <w:r w:rsidRPr="00B15DB6">
              <w:rPr>
                <w:rFonts w:eastAsia="Times New Roman"/>
                <w:lang w:eastAsia="pl-PL"/>
              </w:rPr>
              <w:t xml:space="preserve"> </w:t>
            </w:r>
            <w:r w:rsidR="00F42B03" w:rsidRPr="00B15DB6">
              <w:rPr>
                <w:rFonts w:eastAsia="Times New Roman"/>
                <w:lang w:eastAsia="pl-PL"/>
              </w:rPr>
              <w:t xml:space="preserve">związane z </w:t>
            </w:r>
            <w:proofErr w:type="spellStart"/>
            <w:r w:rsidR="00F42B03" w:rsidRPr="00B15DB6">
              <w:rPr>
                <w:rFonts w:eastAsia="Times New Roman"/>
                <w:lang w:eastAsia="pl-PL"/>
              </w:rPr>
              <w:t>przeciwdziłaniem</w:t>
            </w:r>
            <w:proofErr w:type="spellEnd"/>
            <w:r w:rsidR="00F42B03" w:rsidRPr="00B15DB6">
              <w:rPr>
                <w:rFonts w:eastAsia="Times New Roman"/>
                <w:lang w:eastAsia="pl-PL"/>
              </w:rPr>
              <w:t xml:space="preserve">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w:t>
            </w:r>
            <w:proofErr w:type="spellStart"/>
            <w:r w:rsidR="00C20D05" w:rsidRPr="00A462B3">
              <w:rPr>
                <w:rFonts w:eastAsia="Times New Roman" w:cs="Times New Roman"/>
                <w:lang w:eastAsia="pl-PL"/>
              </w:rPr>
              <w:t>przewidziałaniem</w:t>
            </w:r>
            <w:proofErr w:type="spellEnd"/>
            <w:r w:rsidR="00C20D05" w:rsidRPr="00A462B3">
              <w:rPr>
                <w:rFonts w:eastAsia="Times New Roman" w:cs="Times New Roman"/>
                <w:lang w:eastAsia="pl-PL"/>
              </w:rPr>
              <w:t xml:space="preserve">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lastRenderedPageBreak/>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 xml:space="preserve">b)         wydatki związane z uruchomieniem dyspozytorni (w szczególności zakup lub leasing sprzętu komputerowego, oprogramowania, </w:t>
            </w:r>
            <w:proofErr w:type="spellStart"/>
            <w:r w:rsidRPr="004D0239">
              <w:rPr>
                <w:rFonts w:eastAsia="Times New Roman"/>
                <w:color w:val="000000"/>
                <w:lang w:eastAsia="pl-PL"/>
              </w:rPr>
              <w:t>gps</w:t>
            </w:r>
            <w:proofErr w:type="spellEnd"/>
            <w:r w:rsidRPr="004D0239">
              <w:rPr>
                <w:rFonts w:eastAsia="Times New Roman"/>
                <w:color w:val="000000"/>
                <w:lang w:eastAsia="pl-PL"/>
              </w:rPr>
              <w:t>,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EB3614">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EB3614">
              <w:rPr>
                <w:rFonts w:eastAsia="Times New Roman" w:cs="Times New Roman"/>
                <w:lang w:eastAsia="pl-PL"/>
              </w:rPr>
              <w:t>  49 </w:t>
            </w:r>
            <w:r w:rsidR="00E33BFA">
              <w:rPr>
                <w:rFonts w:eastAsia="Times New Roman" w:cs="Times New Roman"/>
                <w:lang w:eastAsia="pl-PL"/>
              </w:rPr>
              <w:t xml:space="preserve">026 </w:t>
            </w:r>
            <w:r w:rsidR="00EB3614">
              <w:rPr>
                <w:rFonts w:eastAsia="Times New Roman" w:cs="Times New Roman"/>
                <w:lang w:eastAsia="pl-PL"/>
              </w:rPr>
              <w:t>000</w:t>
            </w:r>
            <w:r w:rsidR="00F25D0B">
              <w:rPr>
                <w:rFonts w:eastAsia="Times New Roman" w:cs="Times New Roman"/>
                <w:lang w:eastAsia="pl-PL"/>
              </w:rPr>
              <w:t xml:space="preserve">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 xml:space="preserve">Raportu </w:t>
            </w:r>
            <w:proofErr w:type="spellStart"/>
            <w:r w:rsidR="00001DE0" w:rsidRPr="00001DE0">
              <w:rPr>
                <w:rFonts w:eastAsia="Times New Roman" w:cs="Times New Roman"/>
                <w:i/>
                <w:color w:val="000000"/>
                <w:lang w:eastAsia="pl-PL"/>
              </w:rPr>
              <w:t>Catching</w:t>
            </w:r>
            <w:proofErr w:type="spellEnd"/>
            <w:r w:rsidR="00001DE0" w:rsidRPr="00001DE0">
              <w:rPr>
                <w:rFonts w:eastAsia="Times New Roman" w:cs="Times New Roman"/>
                <w:i/>
                <w:color w:val="000000"/>
                <w:lang w:eastAsia="pl-PL"/>
              </w:rPr>
              <w:t xml:space="preserve"> </w:t>
            </w:r>
            <w:proofErr w:type="spellStart"/>
            <w:r w:rsidR="00001DE0" w:rsidRPr="00001DE0">
              <w:rPr>
                <w:rFonts w:eastAsia="Times New Roman" w:cs="Times New Roman"/>
                <w:i/>
                <w:color w:val="000000"/>
                <w:lang w:eastAsia="pl-PL"/>
              </w:rPr>
              <w:t>Up</w:t>
            </w:r>
            <w:proofErr w:type="spellEnd"/>
            <w:r w:rsidR="00001DE0" w:rsidRPr="00001DE0">
              <w:rPr>
                <w:rFonts w:eastAsia="Times New Roman" w:cs="Times New Roman"/>
                <w:i/>
                <w:color w:val="000000"/>
                <w:lang w:eastAsia="pl-PL"/>
              </w:rPr>
              <w:t xml:space="preserve">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9" w:name="_Toc424549049"/>
            <w:bookmarkStart w:id="40" w:name="_Toc53388645"/>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9"/>
            <w:bookmarkEnd w:id="4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w:t>
            </w:r>
            <w:proofErr w:type="spellStart"/>
            <w:r w:rsidR="00842171">
              <w:rPr>
                <w:rFonts w:eastAsia="Times New Roman" w:cs="Times New Roman"/>
                <w:lang w:eastAsia="pl-PL"/>
              </w:rPr>
              <w:t>szt</w:t>
            </w:r>
            <w:proofErr w:type="spellEnd"/>
            <w:r w:rsidR="00842171">
              <w:rPr>
                <w:rFonts w:eastAsia="Times New Roman" w:cs="Times New Roman"/>
                <w:lang w:eastAsia="pl-PL"/>
              </w:rPr>
              <w: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lastRenderedPageBreak/>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prowadzenie działań informacyjno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lastRenderedPageBreak/>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Pr="00D75939" w:rsidRDefault="00DA48D7" w:rsidP="005556BD">
            <w:pPr>
              <w:numPr>
                <w:ilvl w:val="0"/>
                <w:numId w:val="49"/>
              </w:numPr>
              <w:spacing w:before="60" w:after="60" w:line="240" w:lineRule="auto"/>
              <w:rPr>
                <w:rFonts w:eastAsia="Times New Roman" w:cs="Times New Roman"/>
                <w:lang w:eastAsia="pl-PL"/>
              </w:rPr>
            </w:pPr>
            <w:r w:rsidRPr="00D75939">
              <w:rPr>
                <w:rFonts w:eastAsia="Times New Roman" w:cs="Times New Roman"/>
                <w:lang w:eastAsia="pl-PL"/>
              </w:rPr>
              <w:t>Realizacja przedsięwzięć związanych z walką i skutkami COVID-19 na terenie województwa zachodniopomorskiego</w:t>
            </w:r>
            <w:r w:rsidR="005556BD" w:rsidRPr="00D75939">
              <w:rPr>
                <w:rFonts w:eastAsia="Times New Roman" w:cs="Times New Roman"/>
                <w:lang w:eastAsia="pl-PL"/>
              </w:rPr>
              <w:t xml:space="preserve"> w zakresie wsparcia:</w:t>
            </w:r>
          </w:p>
          <w:p w:rsidR="004557AD" w:rsidRPr="00D75939" w:rsidRDefault="008264E1"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w:t>
            </w:r>
            <w:r w:rsidR="00C02BDF" w:rsidRPr="00D75939">
              <w:rPr>
                <w:rFonts w:eastAsia="Times New Roman" w:cs="Times New Roman"/>
                <w:lang w:eastAsia="pl-PL"/>
              </w:rPr>
              <w:t>u</w:t>
            </w:r>
            <w:r w:rsidRPr="00D75939">
              <w:rPr>
                <w:rFonts w:eastAsia="Times New Roman" w:cs="Times New Roman"/>
                <w:lang w:eastAsia="pl-PL"/>
              </w:rPr>
              <w:t xml:space="preserve"> wyposażenia i sprzętu medycznego, środków ochrony osobistej, sprzętów i środków do dezynfekcji</w:t>
            </w:r>
            <w:r w:rsidR="00124604" w:rsidRPr="00D75939">
              <w:rPr>
                <w:rFonts w:eastAsia="Times New Roman" w:cs="Times New Roman"/>
                <w:lang w:eastAsia="pl-PL"/>
              </w:rPr>
              <w:t>, wyposaż</w:t>
            </w:r>
            <w:r w:rsidR="00814439" w:rsidRPr="00D75939">
              <w:rPr>
                <w:rFonts w:eastAsia="Times New Roman" w:cs="Times New Roman"/>
                <w:lang w:eastAsia="pl-PL"/>
              </w:rPr>
              <w:t>e</w:t>
            </w:r>
            <w:r w:rsidR="00124604" w:rsidRPr="00D75939">
              <w:rPr>
                <w:rFonts w:eastAsia="Times New Roman" w:cs="Times New Roman"/>
                <w:lang w:eastAsia="pl-PL"/>
              </w:rPr>
              <w:t>nia obiektowego i budowlanego</w:t>
            </w:r>
            <w:r w:rsidRPr="00D75939">
              <w:rPr>
                <w:rFonts w:eastAsia="Times New Roman" w:cs="Times New Roman"/>
                <w:lang w:eastAsia="pl-PL"/>
              </w:rPr>
              <w:t xml:space="preserve"> </w:t>
            </w:r>
            <w:r w:rsidR="00124604" w:rsidRPr="00D75939">
              <w:rPr>
                <w:rFonts w:eastAsia="Times New Roman" w:cs="Times New Roman"/>
                <w:lang w:eastAsia="pl-PL"/>
              </w:rPr>
              <w:t xml:space="preserve">oraz laboratoryjnego, a także </w:t>
            </w:r>
            <w:r w:rsidR="00747222" w:rsidRPr="00D75939">
              <w:rPr>
                <w:rFonts w:eastAsia="Times New Roman" w:cs="Times New Roman"/>
                <w:lang w:eastAsia="pl-PL"/>
              </w:rPr>
              <w:t>finansowania/</w:t>
            </w:r>
            <w:r w:rsidR="00124604" w:rsidRPr="00D75939">
              <w:rPr>
                <w:rFonts w:eastAsia="Times New Roman" w:cs="Times New Roman"/>
                <w:lang w:eastAsia="pl-PL"/>
              </w:rPr>
              <w:t xml:space="preserve">refundacji poniesionych środków na dodatkowe wynagrodzenia personelu </w:t>
            </w:r>
            <w:r w:rsidRPr="00D75939">
              <w:rPr>
                <w:rFonts w:eastAsia="Times New Roman" w:cs="Times New Roman"/>
                <w:lang w:eastAsia="pl-PL"/>
              </w:rPr>
              <w:t>szpitali</w:t>
            </w:r>
            <w:r w:rsidR="00FD0945" w:rsidRPr="00D75939">
              <w:rPr>
                <w:rFonts w:eastAsia="Times New Roman" w:cs="Times New Roman"/>
                <w:lang w:eastAsia="pl-PL"/>
              </w:rPr>
              <w:t xml:space="preserve"> (wojewódzkich, powiatowych, resortowych, klinicznych)</w:t>
            </w:r>
            <w:r w:rsidR="00272712" w:rsidRPr="00D75939">
              <w:rPr>
                <w:rFonts w:eastAsia="Times New Roman" w:cs="Times New Roman"/>
                <w:lang w:eastAsia="pl-PL"/>
              </w:rPr>
              <w:t xml:space="preserve"> związanych z walką i przeciwdziałaniem COVID-19</w:t>
            </w:r>
            <w:r w:rsidRPr="00D75939">
              <w:rPr>
                <w:rFonts w:eastAsia="Times New Roman" w:cs="Times New Roman"/>
                <w:lang w:eastAsia="pl-PL"/>
              </w:rPr>
              <w:t>;</w:t>
            </w:r>
          </w:p>
          <w:p w:rsidR="00124604" w:rsidRPr="00D75939" w:rsidRDefault="00124604"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zakupu wyposażenia i sprzętu medycznego, środków ochrony osobistej, sprzętów i środków do dezynfekcji, wyposaż</w:t>
            </w:r>
            <w:r w:rsidR="00814439" w:rsidRPr="00D75939">
              <w:rPr>
                <w:rFonts w:eastAsia="Times New Roman" w:cs="Times New Roman"/>
                <w:lang w:eastAsia="pl-PL"/>
              </w:rPr>
              <w:t>e</w:t>
            </w:r>
            <w:r w:rsidRPr="00D75939">
              <w:rPr>
                <w:rFonts w:eastAsia="Times New Roman" w:cs="Times New Roman"/>
                <w:lang w:eastAsia="pl-PL"/>
              </w:rPr>
              <w:t>nia obiektowego i budowlanego oraz laboratoryjnego, a także</w:t>
            </w:r>
            <w:r w:rsidR="00747222" w:rsidRPr="00D75939">
              <w:rPr>
                <w:rFonts w:eastAsia="Times New Roman" w:cs="Times New Roman"/>
                <w:lang w:eastAsia="pl-PL"/>
              </w:rPr>
              <w:t xml:space="preserve"> finansowania/</w:t>
            </w:r>
            <w:r w:rsidRPr="00D75939">
              <w:rPr>
                <w:rFonts w:eastAsia="Times New Roman" w:cs="Times New Roman"/>
                <w:lang w:eastAsia="pl-PL"/>
              </w:rPr>
              <w:t xml:space="preserve"> refundacji poniesionych środków na dodatkowe wynagrodzenia personelu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proofErr w:type="spellStart"/>
            <w:r w:rsidR="00747222">
              <w:rPr>
                <w:rFonts w:eastAsia="Times New Roman" w:cs="Times New Roman"/>
                <w:lang w:eastAsia="pl-PL"/>
              </w:rPr>
              <w:t>tj</w:t>
            </w:r>
            <w:proofErr w:type="spellEnd"/>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proofErr w:type="spellStart"/>
            <w:r w:rsidR="00747222">
              <w:rPr>
                <w:rFonts w:eastAsia="Times New Roman" w:cs="Times New Roman"/>
                <w:lang w:eastAsia="pl-PL"/>
              </w:rPr>
              <w:t>tj</w:t>
            </w:r>
            <w:proofErr w:type="spellEnd"/>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w:t>
            </w:r>
            <w:proofErr w:type="spellStart"/>
            <w:r w:rsidR="00FB2D4A">
              <w:rPr>
                <w:rFonts w:eastAsia="Times New Roman" w:cs="Times New Roman"/>
                <w:lang w:eastAsia="pl-PL"/>
              </w:rPr>
              <w:t>fumigatory</w:t>
            </w:r>
            <w:proofErr w:type="spellEnd"/>
            <w:r w:rsidR="00FB2D4A">
              <w:rPr>
                <w:rFonts w:eastAsia="Times New Roman" w:cs="Times New Roman"/>
                <w:lang w:eastAsia="pl-PL"/>
              </w:rPr>
              <w:t xml:space="preserve">, </w:t>
            </w:r>
            <w:r w:rsidR="00FB2D4A" w:rsidRPr="00FB2D4A">
              <w:rPr>
                <w:rFonts w:eastAsia="Times New Roman" w:cs="Times New Roman"/>
                <w:lang w:eastAsia="pl-PL"/>
              </w:rPr>
              <w:t xml:space="preserve">termometry bezdotykowe lub inne urządzenia do pomiaru </w:t>
            </w:r>
            <w:proofErr w:type="spellStart"/>
            <w:r w:rsidR="00FB2D4A" w:rsidRPr="00FB2D4A">
              <w:rPr>
                <w:rFonts w:eastAsia="Times New Roman" w:cs="Times New Roman"/>
                <w:lang w:eastAsia="pl-PL"/>
              </w:rPr>
              <w:t>temperatory</w:t>
            </w:r>
            <w:proofErr w:type="spellEnd"/>
            <w:r w:rsidR="00FB2D4A" w:rsidRPr="00FB2D4A">
              <w:rPr>
                <w:rFonts w:eastAsia="Times New Roman" w:cs="Times New Roman"/>
                <w:lang w:eastAsia="pl-PL"/>
              </w:rPr>
              <w:t xml:space="preserve"> ciała</w:t>
            </w:r>
            <w:r w:rsidR="00FB2D4A">
              <w:rPr>
                <w:rFonts w:eastAsia="Times New Roman" w:cs="Times New Roman"/>
                <w:lang w:eastAsia="pl-PL"/>
              </w:rPr>
              <w:t xml:space="preserve">, </w:t>
            </w:r>
            <w:proofErr w:type="spellStart"/>
            <w:r w:rsidR="00FB2D4A">
              <w:rPr>
                <w:rFonts w:eastAsia="Times New Roman" w:cs="Times New Roman"/>
                <w:lang w:eastAsia="pl-PL"/>
              </w:rPr>
              <w:t>namiory</w:t>
            </w:r>
            <w:proofErr w:type="spellEnd"/>
            <w:r w:rsidR="00FB2D4A">
              <w:rPr>
                <w:rFonts w:eastAsia="Times New Roman" w:cs="Times New Roman"/>
                <w:lang w:eastAsia="pl-PL"/>
              </w:rPr>
              <w:t xml:space="preserve">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C50BE5" w:rsidRDefault="00C50BE5" w:rsidP="005556BD">
            <w:pPr>
              <w:numPr>
                <w:ilvl w:val="4"/>
                <w:numId w:val="16"/>
              </w:numPr>
              <w:spacing w:before="60" w:after="60" w:line="240" w:lineRule="auto"/>
              <w:ind w:left="1356"/>
              <w:rPr>
                <w:rFonts w:eastAsia="Times New Roman" w:cs="Times New Roman"/>
                <w:lang w:eastAsia="pl-PL"/>
              </w:rPr>
            </w:pPr>
            <w:r>
              <w:rPr>
                <w:rFonts w:eastAsia="Times New Roman" w:cs="Times New Roman"/>
                <w:lang w:eastAsia="pl-PL"/>
              </w:rPr>
              <w:t xml:space="preserve">grantowego dla jednostek samorządu terytorialnego i ich jednostek organizacyjnych </w:t>
            </w:r>
            <w:r w:rsidR="00EE4058">
              <w:rPr>
                <w:rFonts w:eastAsia="Times New Roman" w:cs="Times New Roman"/>
                <w:lang w:eastAsia="pl-PL"/>
              </w:rPr>
              <w:t>na  finan</w:t>
            </w:r>
            <w:r>
              <w:rPr>
                <w:rFonts w:eastAsia="Times New Roman" w:cs="Times New Roman"/>
                <w:lang w:eastAsia="pl-PL"/>
              </w:rPr>
              <w:t xml:space="preserve">sowanie  pomocy psychologiczno-pedagogicznej  dla uczniów  - </w:t>
            </w:r>
            <w:r w:rsidR="00EE4058">
              <w:rPr>
                <w:rFonts w:eastAsia="Times New Roman" w:cs="Times New Roman"/>
                <w:lang w:eastAsia="pl-PL"/>
              </w:rPr>
              <w:t>z uwagi na zwiększone zapotrzebo</w:t>
            </w:r>
            <w:r>
              <w:rPr>
                <w:rFonts w:eastAsia="Times New Roman" w:cs="Times New Roman"/>
                <w:lang w:eastAsia="pl-PL"/>
              </w:rPr>
              <w:t xml:space="preserve">wanie  w tym zakresie wynikające  z </w:t>
            </w:r>
            <w:r w:rsidR="00791FD1">
              <w:rPr>
                <w:rFonts w:eastAsia="Times New Roman" w:cs="Times New Roman"/>
                <w:lang w:eastAsia="pl-PL"/>
              </w:rPr>
              <w:t>pan</w:t>
            </w:r>
            <w:r>
              <w:rPr>
                <w:rFonts w:eastAsia="Times New Roman" w:cs="Times New Roman"/>
                <w:lang w:eastAsia="pl-PL"/>
              </w:rPr>
              <w:t xml:space="preserve">demii COVID-19. </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proofErr w:type="spellStart"/>
            <w:r>
              <w:rPr>
                <w:rFonts w:eastAsia="Times New Roman" w:cs="Times New Roman"/>
                <w:lang w:eastAsia="pl-PL"/>
              </w:rPr>
              <w:t>Benficjent</w:t>
            </w:r>
            <w:proofErr w:type="spellEnd"/>
            <w:r>
              <w:rPr>
                <w:rFonts w:eastAsia="Times New Roman" w:cs="Times New Roman"/>
                <w:lang w:eastAsia="pl-PL"/>
              </w:rPr>
              <w:t xml:space="preserve"> projektu grantowego (</w:t>
            </w:r>
            <w:proofErr w:type="spellStart"/>
            <w:r>
              <w:rPr>
                <w:rFonts w:eastAsia="Times New Roman" w:cs="Times New Roman"/>
                <w:lang w:eastAsia="pl-PL"/>
              </w:rPr>
              <w:t>grantodawca</w:t>
            </w:r>
            <w:proofErr w:type="spellEnd"/>
            <w:r>
              <w:rPr>
                <w:rFonts w:eastAsia="Times New Roman" w:cs="Times New Roman"/>
                <w:lang w:eastAsia="pl-PL"/>
              </w:rPr>
              <w:t xml:space="preserve">):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DE30DC" w:rsidRDefault="00DE30DC" w:rsidP="00AC2426">
            <w:pPr>
              <w:spacing w:before="60" w:after="60" w:line="240" w:lineRule="auto"/>
              <w:rPr>
                <w:rFonts w:eastAsia="Times New Roman" w:cs="Times New Roman"/>
                <w:lang w:eastAsia="pl-PL"/>
              </w:rPr>
            </w:pPr>
          </w:p>
          <w:p w:rsidR="00DE30DC" w:rsidRDefault="00DE30DC" w:rsidP="00AC2426">
            <w:pPr>
              <w:spacing w:before="60" w:after="60" w:line="240" w:lineRule="auto"/>
              <w:rPr>
                <w:rFonts w:eastAsia="Times New Roman" w:cs="Times New Roman"/>
                <w:lang w:eastAsia="pl-PL"/>
              </w:rPr>
            </w:pPr>
            <w:r w:rsidRPr="00DE30DC">
              <w:rPr>
                <w:rFonts w:eastAsia="Times New Roman" w:cs="Times New Roman"/>
                <w:lang w:eastAsia="pl-PL"/>
              </w:rPr>
              <w:t>W zakresie typu 2</w:t>
            </w:r>
            <w:r>
              <w:rPr>
                <w:rFonts w:eastAsia="Times New Roman" w:cs="Times New Roman"/>
                <w:lang w:eastAsia="pl-PL"/>
              </w:rPr>
              <w:t xml:space="preserve"> f:</w:t>
            </w:r>
          </w:p>
          <w:p w:rsidR="00DE30DC" w:rsidRPr="00DE30DC" w:rsidRDefault="00DE30DC" w:rsidP="00DE30DC">
            <w:pPr>
              <w:spacing w:before="60" w:after="60" w:line="240" w:lineRule="auto"/>
              <w:rPr>
                <w:rFonts w:eastAsia="Times New Roman" w:cs="Times New Roman"/>
                <w:lang w:eastAsia="pl-PL"/>
              </w:rPr>
            </w:pPr>
            <w:proofErr w:type="spellStart"/>
            <w:r w:rsidRPr="00DE30DC">
              <w:rPr>
                <w:rFonts w:eastAsia="Times New Roman" w:cs="Times New Roman"/>
                <w:lang w:eastAsia="pl-PL"/>
              </w:rPr>
              <w:t>Benficjent</w:t>
            </w:r>
            <w:proofErr w:type="spellEnd"/>
            <w:r w:rsidRPr="00DE30DC">
              <w:rPr>
                <w:rFonts w:eastAsia="Times New Roman" w:cs="Times New Roman"/>
                <w:lang w:eastAsia="pl-PL"/>
              </w:rPr>
              <w:t xml:space="preserve"> projektu grantowego (</w:t>
            </w:r>
            <w:proofErr w:type="spellStart"/>
            <w:r w:rsidRPr="00DE30DC">
              <w:rPr>
                <w:rFonts w:eastAsia="Times New Roman" w:cs="Times New Roman"/>
                <w:lang w:eastAsia="pl-PL"/>
              </w:rPr>
              <w:t>grantodawca</w:t>
            </w:r>
            <w:proofErr w:type="spellEnd"/>
            <w:r w:rsidRPr="00DE30DC">
              <w:rPr>
                <w:rFonts w:eastAsia="Times New Roman" w:cs="Times New Roman"/>
                <w:lang w:eastAsia="pl-PL"/>
              </w:rPr>
              <w:t xml:space="preserve">): Województwo Zachodniopomorskie, </w:t>
            </w:r>
          </w:p>
          <w:p w:rsidR="00DA48D7" w:rsidRPr="00C02BDF" w:rsidRDefault="00DA48D7" w:rsidP="00DE30DC">
            <w:pPr>
              <w:spacing w:before="60" w:after="60" w:line="240" w:lineRule="auto"/>
              <w:rPr>
                <w:rFonts w:eastAsia="Times New Roman" w:cs="Times New Roman"/>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DF0700">
              <w:rPr>
                <w:rFonts w:eastAsia="Times New Roman" w:cs="Times New Roman"/>
                <w:lang w:eastAsia="pl-PL"/>
              </w:rPr>
              <w:t>zgodnie</w:t>
            </w:r>
            <w:r w:rsidRPr="00AC2426">
              <w:rPr>
                <w:rFonts w:eastAsia="Times New Roman" w:cs="Times New Roman"/>
                <w:lang w:eastAsia="pl-PL"/>
              </w:rPr>
              <w:t xml:space="preserve"> z imiennym wykazem podmiotów dla naboru zatwierdzonym przez Zarząd Województwa Zachodniopomorskiego</w:t>
            </w:r>
            <w:r w:rsidR="00DF0700">
              <w:rPr>
                <w:rFonts w:eastAsia="Times New Roman" w:cs="Times New Roman"/>
                <w:lang w:eastAsia="pl-PL"/>
              </w:rPr>
              <w:t xml:space="preserve"> oraz ich personel.</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lastRenderedPageBreak/>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w:t>
            </w:r>
            <w:proofErr w:type="spellStart"/>
            <w:r w:rsidRPr="001F7A10">
              <w:rPr>
                <w:rFonts w:eastAsia="Times New Roman" w:cs="Times New Roman"/>
                <w:lang w:eastAsia="pl-PL"/>
              </w:rPr>
              <w:t>późn</w:t>
            </w:r>
            <w:proofErr w:type="spellEnd"/>
            <w:r w:rsidRPr="001F7A10">
              <w:rPr>
                <w:rFonts w:eastAsia="Times New Roman" w:cs="Times New Roman"/>
                <w:lang w:eastAsia="pl-PL"/>
              </w:rPr>
              <w:t>. zm.)</w:t>
            </w:r>
          </w:p>
          <w:p w:rsidR="00DE30DC" w:rsidRDefault="00DE30DC" w:rsidP="00AC2426">
            <w:pPr>
              <w:spacing w:before="60" w:after="60" w:line="240" w:lineRule="auto"/>
              <w:rPr>
                <w:rFonts w:eastAsia="Times New Roman" w:cs="Times New Roman"/>
                <w:lang w:eastAsia="pl-PL"/>
              </w:rPr>
            </w:pPr>
            <w:r>
              <w:rPr>
                <w:rFonts w:eastAsia="Times New Roman" w:cs="Times New Roman"/>
                <w:lang w:eastAsia="pl-PL"/>
              </w:rPr>
              <w:t>W zakresie typu 2 f:</w:t>
            </w:r>
          </w:p>
          <w:p w:rsidR="00DE30DC" w:rsidRDefault="00DE30DC" w:rsidP="00AC2426">
            <w:pPr>
              <w:spacing w:before="60" w:after="60" w:line="240" w:lineRule="auto"/>
              <w:rPr>
                <w:rFonts w:eastAsia="Times New Roman" w:cs="Times New Roman"/>
                <w:lang w:eastAsia="pl-PL"/>
              </w:rPr>
            </w:pPr>
            <w:r w:rsidRPr="00791FD1">
              <w:rPr>
                <w:rFonts w:eastAsia="Times New Roman" w:cs="Times New Roman"/>
                <w:lang w:eastAsia="pl-PL"/>
              </w:rPr>
              <w:t xml:space="preserve">- jednostki samorządu terytorialnego i ich  jednostki organizacyjne: szkoły </w:t>
            </w:r>
            <w:r w:rsidR="002C5B86">
              <w:rPr>
                <w:rFonts w:eastAsia="Times New Roman"/>
                <w:lang w:eastAsia="pl-PL"/>
              </w:rPr>
              <w:t xml:space="preserve">i placówki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 dla których organem prowadzącym jest JST; uczniowie ww. szkół i placówek. </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EB3614">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EB3614">
              <w:rPr>
                <w:rFonts w:eastAsia="Times New Roman" w:cs="Times New Roman"/>
                <w:lang w:eastAsia="pl-PL"/>
              </w:rPr>
              <w:t xml:space="preserve">  </w:t>
            </w:r>
            <w:r w:rsidR="00B475F5">
              <w:rPr>
                <w:rFonts w:eastAsia="Times New Roman" w:cs="Times New Roman"/>
                <w:lang w:eastAsia="pl-PL"/>
              </w:rPr>
              <w:t xml:space="preserve">21 </w:t>
            </w:r>
            <w:r w:rsidR="00E33BFA">
              <w:rPr>
                <w:rFonts w:eastAsia="Times New Roman" w:cs="Times New Roman"/>
                <w:lang w:eastAsia="pl-PL"/>
              </w:rPr>
              <w:t xml:space="preserve">369 </w:t>
            </w:r>
            <w:r w:rsidR="00EB3614">
              <w:rPr>
                <w:rFonts w:eastAsia="Times New Roman" w:cs="Times New Roman"/>
                <w:lang w:eastAsia="pl-PL"/>
              </w:rPr>
              <w:t>000</w:t>
            </w:r>
            <w:r>
              <w:rPr>
                <w:rFonts w:eastAsia="Times New Roman" w:cs="Times New Roman"/>
                <w:lang w:eastAsia="pl-PL"/>
              </w:rPr>
              <w:t xml:space="preserve">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sidR="0055369F">
              <w:rPr>
                <w:rFonts w:eastAsia="Times New Roman"/>
              </w:rPr>
              <w:t xml:space="preserve"> oraz f </w:t>
            </w:r>
            <w:r>
              <w:rPr>
                <w:rFonts w:eastAsia="Times New Roman"/>
              </w:rPr>
              <w:t xml:space="preserve"> </w:t>
            </w:r>
            <w:r w:rsidRPr="001858A0">
              <w:rPr>
                <w:rFonts w:eastAsia="Times New Roman"/>
              </w:rPr>
              <w:t>będ</w:t>
            </w:r>
            <w:r w:rsidR="0055369F">
              <w:rPr>
                <w:rFonts w:eastAsia="Times New Roman"/>
              </w:rPr>
              <w:t>ą</w:t>
            </w:r>
            <w:r w:rsidRPr="001858A0">
              <w:rPr>
                <w:rFonts w:eastAsia="Times New Roman"/>
              </w:rPr>
              <w:t xml:space="preserve"> realizowan</w:t>
            </w:r>
            <w:r w:rsidR="0055369F">
              <w:rPr>
                <w:rFonts w:eastAsia="Times New Roman"/>
              </w:rPr>
              <w:t>e</w:t>
            </w:r>
            <w:r w:rsidRPr="001858A0">
              <w:rPr>
                <w:rFonts w:eastAsia="Times New Roman"/>
              </w:rPr>
              <w:t xml:space="preserve">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t>
            </w:r>
            <w:proofErr w:type="spellStart"/>
            <w:r>
              <w:rPr>
                <w:rFonts w:eastAsia="Times New Roman"/>
              </w:rPr>
              <w:t>Wojewodztwo</w:t>
            </w:r>
            <w:proofErr w:type="spellEnd"/>
            <w:r>
              <w:rPr>
                <w:rFonts w:eastAsia="Times New Roman"/>
              </w:rPr>
              <w:t xml:space="preserve">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Pr="007B4DDB">
              <w:rPr>
                <w:rFonts w:eastAsia="Times New Roman"/>
                <w:iCs/>
                <w:lang w:eastAsia="pl-PL"/>
              </w:rPr>
              <w:t>AOTMiT</w:t>
            </w:r>
            <w:proofErr w:type="spellEnd"/>
            <w:r w:rsidRPr="007B4DDB">
              <w:rPr>
                <w:rFonts w:eastAsia="Times New Roman"/>
                <w:iCs/>
                <w:lang w:eastAsia="pl-PL"/>
              </w:rPr>
              <w:t xml:space="preserve">.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w:t>
            </w:r>
            <w:proofErr w:type="spellStart"/>
            <w:r w:rsidR="00511232">
              <w:rPr>
                <w:rFonts w:eastAsia="Times New Roman"/>
                <w:iCs/>
                <w:lang w:eastAsia="pl-PL"/>
              </w:rPr>
              <w:t>a</w:t>
            </w:r>
            <w:r w:rsidR="00EA1ED6">
              <w:rPr>
                <w:rFonts w:eastAsia="Times New Roman"/>
                <w:iCs/>
                <w:lang w:eastAsia="pl-PL"/>
              </w:rPr>
              <w:t>i</w:t>
            </w:r>
            <w:proofErr w:type="spellEnd"/>
            <w:r w:rsidR="00EA1ED6">
              <w:rPr>
                <w:rFonts w:eastAsia="Times New Roman"/>
                <w:iCs/>
                <w:lang w:eastAsia="pl-PL"/>
              </w:rPr>
              <w:t xml:space="preserve"> 2b </w:t>
            </w:r>
            <w:r>
              <w:rPr>
                <w:rFonts w:eastAsia="Times New Roman"/>
                <w:iCs/>
                <w:lang w:eastAsia="pl-PL"/>
              </w:rPr>
              <w:t>prowadzone przez podmioty lecznicze są realizowane w</w:t>
            </w:r>
            <w:r w:rsidRPr="00EA1ED6">
              <w:rPr>
                <w:rFonts w:eastAsia="Times New Roman"/>
                <w:iCs/>
                <w:strike/>
                <w:lang w:eastAsia="pl-PL"/>
              </w:rPr>
              <w:t xml:space="preserve"> </w:t>
            </w:r>
            <w:r w:rsidR="007570B5">
              <w:rPr>
                <w:rFonts w:eastAsia="Times New Roman"/>
                <w:iCs/>
                <w:lang w:eastAsia="pl-PL"/>
              </w:rPr>
              <w:t>uzgodnieniu</w:t>
            </w:r>
            <w:r w:rsidR="007570B5">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lastRenderedPageBreak/>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D75939" w:rsidRDefault="00747222" w:rsidP="00F83403">
            <w:pPr>
              <w:numPr>
                <w:ilvl w:val="0"/>
                <w:numId w:val="16"/>
              </w:numPr>
              <w:spacing w:before="60" w:after="60" w:line="240" w:lineRule="auto"/>
              <w:rPr>
                <w:rFonts w:eastAsia="Times New Roman"/>
                <w:iCs/>
                <w:strike/>
                <w:lang w:eastAsia="pl-PL"/>
              </w:rPr>
            </w:pPr>
            <w:r w:rsidRPr="00D75939">
              <w:rPr>
                <w:rFonts w:eastAsia="Times New Roman"/>
                <w:iCs/>
                <w:lang w:eastAsia="pl-PL"/>
              </w:rPr>
              <w:t>Finansowanie/r</w:t>
            </w:r>
            <w:r w:rsidR="00731582" w:rsidRPr="00D75939">
              <w:rPr>
                <w:rFonts w:eastAsia="Times New Roman"/>
                <w:iCs/>
                <w:lang w:eastAsia="pl-PL"/>
              </w:rPr>
              <w:t xml:space="preserve">efundacja poniesionych wydatków na dodatkowe wynagrodzenia </w:t>
            </w:r>
            <w:r w:rsidR="003F7C4B" w:rsidRPr="00D75939">
              <w:rPr>
                <w:rFonts w:eastAsia="Times New Roman"/>
                <w:iCs/>
                <w:lang w:eastAsia="pl-PL"/>
              </w:rPr>
              <w:t xml:space="preserve"> personelu zatrudnionego w placówkach </w:t>
            </w:r>
            <w:r w:rsidR="00473BFC" w:rsidRPr="00D75939">
              <w:rPr>
                <w:rFonts w:eastAsia="Times New Roman"/>
                <w:iCs/>
                <w:lang w:eastAsia="pl-PL"/>
              </w:rPr>
              <w:t>prowadząc</w:t>
            </w:r>
            <w:r w:rsidR="003F7C4B" w:rsidRPr="00D75939">
              <w:rPr>
                <w:rFonts w:eastAsia="Times New Roman"/>
                <w:iCs/>
                <w:lang w:eastAsia="pl-PL"/>
              </w:rPr>
              <w:t>ych</w:t>
            </w:r>
            <w:r w:rsidR="00473BFC" w:rsidRPr="00D75939">
              <w:rPr>
                <w:rFonts w:eastAsia="Times New Roman"/>
                <w:iCs/>
                <w:lang w:eastAsia="pl-PL"/>
              </w:rPr>
              <w:t xml:space="preserve"> działania związane z walką i przeciwdział</w:t>
            </w:r>
            <w:r w:rsidR="005A7100" w:rsidRPr="00D75939">
              <w:rPr>
                <w:rFonts w:eastAsia="Times New Roman"/>
                <w:iCs/>
                <w:lang w:eastAsia="pl-PL"/>
              </w:rPr>
              <w:t>a</w:t>
            </w:r>
            <w:r w:rsidR="00473BFC" w:rsidRPr="00D75939">
              <w:rPr>
                <w:rFonts w:eastAsia="Times New Roman"/>
                <w:iCs/>
                <w:lang w:eastAsia="pl-PL"/>
              </w:rPr>
              <w:t>ni</w:t>
            </w:r>
            <w:r w:rsidR="005A7100" w:rsidRPr="00D75939">
              <w:rPr>
                <w:rFonts w:eastAsia="Times New Roman"/>
                <w:iCs/>
                <w:lang w:eastAsia="pl-PL"/>
              </w:rPr>
              <w:t>e</w:t>
            </w:r>
            <w:r w:rsidR="00473BFC" w:rsidRPr="00D75939">
              <w:rPr>
                <w:rFonts w:eastAsia="Times New Roman"/>
                <w:iCs/>
                <w:lang w:eastAsia="pl-PL"/>
              </w:rPr>
              <w:t xml:space="preserve">m COVID-19 </w:t>
            </w:r>
            <w:r w:rsidR="00731582" w:rsidRPr="00D75939">
              <w:rPr>
                <w:rFonts w:eastAsia="Times New Roman"/>
                <w:iCs/>
                <w:lang w:eastAsia="pl-PL"/>
              </w:rPr>
              <w:t>prowadzon</w:t>
            </w:r>
            <w:r w:rsidRPr="00D75939">
              <w:rPr>
                <w:rFonts w:eastAsia="Times New Roman"/>
                <w:iCs/>
                <w:lang w:eastAsia="pl-PL"/>
              </w:rPr>
              <w:t>e</w:t>
            </w:r>
            <w:r w:rsidR="00731582" w:rsidRPr="00D75939">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41596F"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p w:rsidR="0041596F" w:rsidRPr="000D5CDC" w:rsidRDefault="0041596F" w:rsidP="00580953">
            <w:pPr>
              <w:numPr>
                <w:ilvl w:val="0"/>
                <w:numId w:val="16"/>
              </w:numPr>
              <w:spacing w:before="60" w:after="60" w:line="240" w:lineRule="auto"/>
              <w:rPr>
                <w:rFonts w:eastAsia="Times New Roman" w:cs="Times New Roman"/>
                <w:color w:val="000000"/>
                <w:lang w:eastAsia="pl-PL"/>
              </w:rPr>
            </w:pPr>
            <w:proofErr w:type="spellStart"/>
            <w:r>
              <w:rPr>
                <w:rFonts w:eastAsia="Times New Roman"/>
                <w:lang w:eastAsia="pl-PL"/>
              </w:rPr>
              <w:t>Wspacie</w:t>
            </w:r>
            <w:proofErr w:type="spellEnd"/>
            <w:r>
              <w:rPr>
                <w:rFonts w:eastAsia="Times New Roman"/>
                <w:lang w:eastAsia="pl-PL"/>
              </w:rPr>
              <w:t xml:space="preserve"> w ramach typu projektu 2 f na drugim poziomie udzielane będzie w oparciu o algorytm podziału </w:t>
            </w:r>
            <w:proofErr w:type="spellStart"/>
            <w:r>
              <w:rPr>
                <w:rFonts w:eastAsia="Times New Roman"/>
                <w:lang w:eastAsia="pl-PL"/>
              </w:rPr>
              <w:t>srodków</w:t>
            </w:r>
            <w:proofErr w:type="spellEnd"/>
            <w:r>
              <w:rPr>
                <w:rFonts w:eastAsia="Times New Roman"/>
                <w:lang w:eastAsia="pl-PL"/>
              </w:rPr>
              <w:t xml:space="preserve">  pomiędzy JST </w:t>
            </w:r>
            <w:r w:rsidR="00344A0C">
              <w:rPr>
                <w:rFonts w:eastAsia="Times New Roman"/>
                <w:lang w:eastAsia="pl-PL"/>
              </w:rPr>
              <w:t>w oparciu o liczbę uczniów</w:t>
            </w:r>
            <w:r>
              <w:rPr>
                <w:rFonts w:eastAsia="Times New Roman"/>
                <w:lang w:eastAsia="pl-PL"/>
              </w:rPr>
              <w:t xml:space="preserve"> ze szkó</w:t>
            </w:r>
            <w:r w:rsidR="00344A0C">
              <w:rPr>
                <w:rFonts w:eastAsia="Times New Roman"/>
                <w:lang w:eastAsia="pl-PL"/>
              </w:rPr>
              <w:t>ł</w:t>
            </w:r>
            <w:r w:rsidR="00580953">
              <w:rPr>
                <w:rFonts w:eastAsia="Times New Roman"/>
                <w:lang w:eastAsia="pl-PL"/>
              </w:rPr>
              <w:t xml:space="preserve"> i placówek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w:t>
            </w:r>
            <w:r>
              <w:rPr>
                <w:rFonts w:eastAsia="Times New Roman"/>
                <w:lang w:eastAsia="pl-PL"/>
              </w:rPr>
              <w:t xml:space="preserve">, dla których organem prowadzącym jest JST na podstawie danych z Systemu Informacji </w:t>
            </w:r>
            <w:proofErr w:type="spellStart"/>
            <w:r>
              <w:rPr>
                <w:rFonts w:eastAsia="Times New Roman"/>
                <w:lang w:eastAsia="pl-PL"/>
              </w:rPr>
              <w:t>Oswiatowej</w:t>
            </w:r>
            <w:proofErr w:type="spellEnd"/>
            <w:r>
              <w:rPr>
                <w:rFonts w:eastAsia="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F471E" w:rsidRPr="006C5F3D" w:rsidRDefault="001052F9" w:rsidP="001F17F6">
            <w:pPr>
              <w:spacing w:before="120" w:after="40" w:line="240" w:lineRule="auto"/>
              <w:rPr>
                <w:rFonts w:eastAsia="Times New Roman" w:cs="Times New Roman"/>
                <w:color w:val="000000"/>
                <w:lang w:eastAsia="pl-PL"/>
              </w:rPr>
            </w:pPr>
            <w:r w:rsidRPr="006C5F3D">
              <w:rPr>
                <w:rFonts w:eastAsia="Times New Roman" w:cs="Times New Roman"/>
                <w:lang w:eastAsia="pl-PL"/>
              </w:rPr>
              <w:t>Do 10% całkowitych wydatków kwalifikowanych projektu</w:t>
            </w:r>
            <w:r w:rsidR="00DF471E" w:rsidRPr="006C5F3D">
              <w:rPr>
                <w:rFonts w:eastAsia="Times New Roman" w:cs="Times New Roman"/>
                <w:color w:val="000000"/>
                <w:lang w:eastAsia="pl-PL"/>
              </w:rPr>
              <w:t xml:space="preserve"> – w przypadku typu projektu 1, 2 a-e</w:t>
            </w:r>
          </w:p>
          <w:p w:rsidR="00DF471E" w:rsidRPr="006C5F3D" w:rsidRDefault="00DF471E" w:rsidP="001F17F6">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Nie przewiduje się cross-</w:t>
            </w:r>
            <w:proofErr w:type="spellStart"/>
            <w:r w:rsidRPr="006C5F3D">
              <w:rPr>
                <w:rFonts w:eastAsia="Times New Roman" w:cs="Times New Roman"/>
                <w:color w:val="000000"/>
                <w:lang w:eastAsia="pl-PL"/>
              </w:rPr>
              <w:t>financingu</w:t>
            </w:r>
            <w:proofErr w:type="spellEnd"/>
            <w:r w:rsidRPr="006C5F3D">
              <w:rPr>
                <w:rFonts w:eastAsia="Times New Roman" w:cs="Times New Roman"/>
                <w:color w:val="000000"/>
                <w:lang w:eastAsia="pl-PL"/>
              </w:rPr>
              <w:t xml:space="preserve">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6C5F3D" w:rsidRDefault="001052F9" w:rsidP="000D5CDC">
            <w:pPr>
              <w:spacing w:before="120" w:line="240" w:lineRule="auto"/>
              <w:rPr>
                <w:rFonts w:eastAsia="Times New Roman" w:cs="Times New Roman"/>
                <w:color w:val="000000"/>
                <w:lang w:eastAsia="pl-PL"/>
              </w:rPr>
            </w:pPr>
            <w:r w:rsidRPr="006C5F3D">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6C5F3D" w:rsidRDefault="001052F9" w:rsidP="008F70D5">
            <w:pPr>
              <w:spacing w:before="120" w:after="40" w:line="240" w:lineRule="auto"/>
              <w:rPr>
                <w:rFonts w:eastAsia="Times New Roman" w:cs="Times New Roman"/>
                <w:color w:val="000000"/>
                <w:lang w:eastAsia="pl-PL"/>
              </w:rPr>
            </w:pPr>
            <w:r w:rsidRPr="006C5F3D">
              <w:rPr>
                <w:rFonts w:cs="Calibri"/>
              </w:rPr>
              <w:t xml:space="preserve">Nie więcej niż </w:t>
            </w:r>
            <w:r w:rsidR="008F70D5" w:rsidRPr="006C5F3D">
              <w:rPr>
                <w:rFonts w:cs="Calibri"/>
              </w:rPr>
              <w:t>40</w:t>
            </w:r>
            <w:r w:rsidRPr="006C5F3D">
              <w:rPr>
                <w:rFonts w:cs="Calibri"/>
              </w:rPr>
              <w:t>%</w:t>
            </w:r>
            <w:r w:rsidRPr="006C5F3D">
              <w:rPr>
                <w:rFonts w:eastAsia="Times New Roman" w:cs="Times New Roman"/>
                <w:color w:val="000000"/>
                <w:lang w:eastAsia="pl-PL"/>
              </w:rPr>
              <w:t xml:space="preserve"> </w:t>
            </w:r>
            <w:r w:rsidR="007054C6" w:rsidRPr="006C5F3D">
              <w:rPr>
                <w:rFonts w:eastAsia="Times New Roman" w:cs="Times New Roman"/>
                <w:color w:val="000000"/>
                <w:lang w:eastAsia="pl-PL"/>
              </w:rPr>
              <w:t xml:space="preserve">- w przypadku </w:t>
            </w:r>
            <w:r w:rsidR="00CC1DA2" w:rsidRPr="006C5F3D">
              <w:rPr>
                <w:rFonts w:eastAsia="Times New Roman" w:cs="Times New Roman"/>
                <w:color w:val="000000"/>
                <w:lang w:eastAsia="pl-PL"/>
              </w:rPr>
              <w:t xml:space="preserve">typu </w:t>
            </w:r>
            <w:r w:rsidR="007054C6" w:rsidRPr="006C5F3D">
              <w:rPr>
                <w:rFonts w:eastAsia="Times New Roman" w:cs="Times New Roman"/>
                <w:color w:val="000000"/>
                <w:lang w:eastAsia="pl-PL"/>
              </w:rPr>
              <w:t>projektu 1</w:t>
            </w:r>
          </w:p>
          <w:p w:rsidR="007054C6" w:rsidRPr="006C5F3D" w:rsidRDefault="007054C6" w:rsidP="007054C6">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Nie więcej niż 100% - w przypadku typ</w:t>
            </w:r>
            <w:r w:rsidR="00CC1DA2" w:rsidRPr="006C5F3D">
              <w:rPr>
                <w:rFonts w:eastAsia="Times New Roman" w:cs="Times New Roman"/>
                <w:color w:val="000000"/>
                <w:lang w:eastAsia="pl-PL"/>
              </w:rPr>
              <w:t>u</w:t>
            </w:r>
            <w:r w:rsidRPr="006C5F3D">
              <w:rPr>
                <w:rFonts w:eastAsia="Times New Roman" w:cs="Times New Roman"/>
                <w:color w:val="000000"/>
                <w:lang w:eastAsia="pl-PL"/>
              </w:rPr>
              <w:t xml:space="preserve"> projektu 2</w:t>
            </w:r>
            <w:r w:rsidR="00E141E4" w:rsidRPr="006C5F3D">
              <w:rPr>
                <w:rFonts w:eastAsia="Times New Roman" w:cs="Times New Roman"/>
                <w:color w:val="000000"/>
                <w:lang w:eastAsia="pl-PL"/>
              </w:rPr>
              <w:t xml:space="preserve"> a-e</w:t>
            </w:r>
          </w:p>
          <w:p w:rsidR="00E141E4" w:rsidRPr="006C5F3D" w:rsidRDefault="00E141E4" w:rsidP="008E6A99">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 xml:space="preserve">Nie </w:t>
            </w:r>
            <w:proofErr w:type="spellStart"/>
            <w:r w:rsidRPr="006C5F3D">
              <w:rPr>
                <w:rFonts w:eastAsia="Times New Roman" w:cs="Times New Roman"/>
                <w:color w:val="000000"/>
                <w:lang w:eastAsia="pl-PL"/>
              </w:rPr>
              <w:t>przwiduje</w:t>
            </w:r>
            <w:proofErr w:type="spellEnd"/>
            <w:r w:rsidRPr="006C5F3D">
              <w:rPr>
                <w:rFonts w:eastAsia="Times New Roman" w:cs="Times New Roman"/>
                <w:color w:val="000000"/>
                <w:lang w:eastAsia="pl-PL"/>
              </w:rPr>
              <w:t xml:space="preserve"> się</w:t>
            </w:r>
            <w:r w:rsidR="008E6A99" w:rsidRPr="006C5F3D">
              <w:rPr>
                <w:rFonts w:eastAsia="Times New Roman" w:cs="Times New Roman"/>
                <w:color w:val="000000"/>
                <w:lang w:eastAsia="pl-PL"/>
              </w:rPr>
              <w:t xml:space="preserve"> zakupu ś</w:t>
            </w:r>
            <w:r w:rsidR="00066A66" w:rsidRPr="006C5F3D">
              <w:rPr>
                <w:rFonts w:eastAsia="Times New Roman" w:cs="Times New Roman"/>
                <w:color w:val="000000"/>
                <w:lang w:eastAsia="pl-PL"/>
              </w:rPr>
              <w:t>r</w:t>
            </w:r>
            <w:r w:rsidR="008E6A99" w:rsidRPr="006C5F3D">
              <w:rPr>
                <w:rFonts w:eastAsia="Times New Roman" w:cs="Times New Roman"/>
                <w:color w:val="000000"/>
                <w:lang w:eastAsia="pl-PL"/>
              </w:rPr>
              <w:t>o</w:t>
            </w:r>
            <w:r w:rsidR="00066A66" w:rsidRPr="006C5F3D">
              <w:rPr>
                <w:rFonts w:eastAsia="Times New Roman" w:cs="Times New Roman"/>
                <w:color w:val="000000"/>
                <w:lang w:eastAsia="pl-PL"/>
              </w:rPr>
              <w:t>dków trwałych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6C5F3D" w:rsidRDefault="00CE6E7A">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 xml:space="preserve">Typ projektów 1: </w:t>
            </w:r>
            <w:r w:rsidR="001052F9" w:rsidRPr="006C5F3D">
              <w:rPr>
                <w:rFonts w:eastAsia="Times New Roman" w:cs="Times New Roman"/>
                <w:color w:val="000000"/>
                <w:lang w:eastAsia="pl-PL"/>
              </w:rPr>
              <w:t>85%</w:t>
            </w:r>
          </w:p>
          <w:p w:rsidR="00CE6E7A" w:rsidRPr="006C5F3D" w:rsidRDefault="00CE6E7A" w:rsidP="00BC478E">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Typ projektów 2</w:t>
            </w:r>
            <w:r w:rsidR="00580953" w:rsidRPr="006C5F3D">
              <w:rPr>
                <w:rFonts w:eastAsia="Times New Roman" w:cs="Times New Roman"/>
                <w:color w:val="000000"/>
                <w:lang w:eastAsia="pl-PL"/>
              </w:rPr>
              <w:t xml:space="preserve"> a-e</w:t>
            </w:r>
            <w:r w:rsidRPr="006C5F3D">
              <w:rPr>
                <w:rFonts w:eastAsia="Times New Roman" w:cs="Times New Roman"/>
                <w:color w:val="000000"/>
                <w:lang w:eastAsia="pl-PL"/>
              </w:rPr>
              <w:t xml:space="preserve">: </w:t>
            </w:r>
            <w:r w:rsidR="00BC478E" w:rsidRPr="006C5F3D">
              <w:rPr>
                <w:rFonts w:eastAsia="Times New Roman" w:cs="Times New Roman"/>
                <w:color w:val="000000"/>
                <w:lang w:eastAsia="pl-PL"/>
              </w:rPr>
              <w:t>85</w:t>
            </w:r>
            <w:r w:rsidRPr="006C5F3D">
              <w:rPr>
                <w:rFonts w:eastAsia="Times New Roman" w:cs="Times New Roman"/>
                <w:color w:val="000000"/>
                <w:lang w:eastAsia="pl-PL"/>
              </w:rPr>
              <w:t>%</w:t>
            </w:r>
          </w:p>
          <w:p w:rsidR="00580953" w:rsidRPr="006C5F3D" w:rsidRDefault="00580953" w:rsidP="00BC478E">
            <w:pPr>
              <w:spacing w:before="120" w:after="40" w:line="240" w:lineRule="auto"/>
              <w:rPr>
                <w:rFonts w:eastAsia="Times New Roman" w:cs="Times New Roman"/>
                <w:color w:val="000000"/>
                <w:lang w:eastAsia="pl-PL"/>
              </w:rPr>
            </w:pPr>
            <w:r w:rsidRPr="006C5F3D">
              <w:rPr>
                <w:rFonts w:eastAsia="Times New Roman" w:cs="Times New Roman"/>
                <w:color w:val="000000"/>
                <w:lang w:eastAsia="pl-PL"/>
              </w:rPr>
              <w:t>Typ projektów 2 f: 80%</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6C5F3D" w:rsidRDefault="001052F9" w:rsidP="000D5CDC">
            <w:pPr>
              <w:spacing w:before="120" w:line="240" w:lineRule="auto"/>
              <w:rPr>
                <w:rFonts w:eastAsia="Times New Roman" w:cs="Times New Roman"/>
                <w:color w:val="000000"/>
                <w:lang w:eastAsia="pl-PL"/>
              </w:rPr>
            </w:pPr>
            <w:r w:rsidRPr="006C5F3D">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6C5F3D" w:rsidRDefault="00402B5C" w:rsidP="000D5CDC">
            <w:pPr>
              <w:spacing w:before="120" w:after="40" w:line="240" w:lineRule="auto"/>
              <w:rPr>
                <w:rFonts w:eastAsia="Times New Roman" w:cs="Times New Roman"/>
                <w:lang w:eastAsia="pl-PL"/>
              </w:rPr>
            </w:pPr>
            <w:r w:rsidRPr="006C5F3D">
              <w:rPr>
                <w:rFonts w:eastAsia="Times New Roman" w:cs="Times New Roman"/>
                <w:lang w:eastAsia="pl-PL"/>
              </w:rPr>
              <w:t xml:space="preserve">90% (85% </w:t>
            </w:r>
            <w:r w:rsidR="00CE6E7A" w:rsidRPr="006C5F3D">
              <w:rPr>
                <w:rFonts w:eastAsia="Times New Roman" w:cs="Times New Roman"/>
                <w:lang w:eastAsia="pl-PL"/>
              </w:rPr>
              <w:t xml:space="preserve">EFS </w:t>
            </w:r>
            <w:r w:rsidRPr="006C5F3D">
              <w:rPr>
                <w:rFonts w:eastAsia="Times New Roman" w:cs="Times New Roman"/>
                <w:lang w:eastAsia="pl-PL"/>
              </w:rPr>
              <w:t>+ 5% BP)</w:t>
            </w:r>
            <w:r w:rsidR="00AD09D6" w:rsidRPr="006C5F3D">
              <w:rPr>
                <w:rFonts w:eastAsia="Times New Roman" w:cs="Times New Roman"/>
                <w:lang w:eastAsia="pl-PL"/>
              </w:rPr>
              <w:t xml:space="preserve"> - typ projektów 1</w:t>
            </w:r>
          </w:p>
          <w:p w:rsidR="00AD09D6" w:rsidRPr="006C5F3D" w:rsidRDefault="00AD09D6" w:rsidP="007555EB">
            <w:pPr>
              <w:spacing w:before="120" w:after="40" w:line="240" w:lineRule="auto"/>
              <w:rPr>
                <w:rFonts w:eastAsia="Times New Roman" w:cs="Times New Roman"/>
                <w:lang w:eastAsia="pl-PL"/>
              </w:rPr>
            </w:pPr>
            <w:r w:rsidRPr="006C5F3D">
              <w:rPr>
                <w:rFonts w:eastAsia="Times New Roman" w:cs="Times New Roman"/>
                <w:lang w:eastAsia="pl-PL"/>
              </w:rPr>
              <w:t xml:space="preserve">100% </w:t>
            </w:r>
            <w:r w:rsidR="00CE6E7A" w:rsidRPr="006C5F3D">
              <w:rPr>
                <w:rFonts w:eastAsia="Times New Roman" w:cs="Times New Roman"/>
                <w:lang w:eastAsia="pl-PL"/>
              </w:rPr>
              <w:t>(</w:t>
            </w:r>
            <w:r w:rsidR="007555EB" w:rsidRPr="006C5F3D">
              <w:rPr>
                <w:rFonts w:eastAsia="Times New Roman" w:cs="Times New Roman"/>
                <w:lang w:eastAsia="pl-PL"/>
              </w:rPr>
              <w:t>85</w:t>
            </w:r>
            <w:r w:rsidR="00CE6E7A" w:rsidRPr="006C5F3D">
              <w:rPr>
                <w:rFonts w:eastAsia="Times New Roman" w:cs="Times New Roman"/>
                <w:lang w:eastAsia="pl-PL"/>
              </w:rPr>
              <w:t xml:space="preserve">% EFS + </w:t>
            </w:r>
            <w:r w:rsidR="007555EB" w:rsidRPr="006C5F3D">
              <w:rPr>
                <w:rFonts w:eastAsia="Times New Roman" w:cs="Times New Roman"/>
                <w:lang w:eastAsia="pl-PL"/>
              </w:rPr>
              <w:t>15</w:t>
            </w:r>
            <w:r w:rsidR="00CE6E7A" w:rsidRPr="006C5F3D">
              <w:rPr>
                <w:rFonts w:eastAsia="Times New Roman" w:cs="Times New Roman"/>
                <w:lang w:eastAsia="pl-PL"/>
              </w:rPr>
              <w:t xml:space="preserve">% BP) </w:t>
            </w:r>
            <w:r w:rsidRPr="006C5F3D">
              <w:rPr>
                <w:rFonts w:eastAsia="Times New Roman" w:cs="Times New Roman"/>
                <w:lang w:eastAsia="pl-PL"/>
              </w:rPr>
              <w:t>dla typy projektów 2</w:t>
            </w:r>
            <w:r w:rsidR="003D435E" w:rsidRPr="006C5F3D">
              <w:rPr>
                <w:rFonts w:eastAsia="Times New Roman" w:cs="Times New Roman"/>
                <w:lang w:eastAsia="pl-PL"/>
              </w:rPr>
              <w:t xml:space="preserve"> a-e</w:t>
            </w:r>
          </w:p>
          <w:p w:rsidR="003D435E" w:rsidRPr="006C5F3D" w:rsidRDefault="003D435E" w:rsidP="00580953">
            <w:pPr>
              <w:spacing w:before="120" w:after="40" w:line="240" w:lineRule="auto"/>
              <w:rPr>
                <w:rFonts w:eastAsia="Times New Roman" w:cs="Times New Roman"/>
                <w:color w:val="000000"/>
                <w:lang w:eastAsia="pl-PL"/>
              </w:rPr>
            </w:pPr>
            <w:r w:rsidRPr="006C5F3D">
              <w:rPr>
                <w:rFonts w:eastAsia="Times New Roman" w:cs="Times New Roman"/>
                <w:lang w:eastAsia="pl-PL"/>
              </w:rPr>
              <w:t>9</w:t>
            </w:r>
            <w:r w:rsidR="00580953" w:rsidRPr="006C5F3D">
              <w:rPr>
                <w:rFonts w:eastAsia="Times New Roman" w:cs="Times New Roman"/>
                <w:lang w:eastAsia="pl-PL"/>
              </w:rPr>
              <w:t>5</w:t>
            </w:r>
            <w:r w:rsidRPr="006C5F3D">
              <w:rPr>
                <w:rFonts w:eastAsia="Times New Roman" w:cs="Times New Roman"/>
                <w:lang w:eastAsia="pl-PL"/>
              </w:rPr>
              <w:t>%</w:t>
            </w:r>
            <w:r w:rsidR="00580953" w:rsidRPr="006C5F3D">
              <w:rPr>
                <w:rStyle w:val="Odwoaniedokomentarza"/>
                <w:rFonts w:ascii="Calibri" w:hAnsi="Calibri"/>
              </w:rPr>
              <w:t xml:space="preserve"> </w:t>
            </w:r>
            <w:r w:rsidR="00FB37FA" w:rsidRPr="006C5F3D">
              <w:rPr>
                <w:rFonts w:eastAsia="Times New Roman" w:cs="Times New Roman"/>
                <w:lang w:eastAsia="pl-PL"/>
              </w:rPr>
              <w:t>(80%</w:t>
            </w:r>
            <w:r w:rsidRPr="006C5F3D">
              <w:rPr>
                <w:rFonts w:eastAsia="Times New Roman" w:cs="Times New Roman"/>
                <w:lang w:eastAsia="pl-PL"/>
              </w:rPr>
              <w:t>EFS +</w:t>
            </w:r>
            <w:r w:rsidR="00FB37FA" w:rsidRPr="006C5F3D">
              <w:rPr>
                <w:rFonts w:eastAsia="Times New Roman" w:cs="Times New Roman"/>
                <w:lang w:eastAsia="pl-PL"/>
              </w:rPr>
              <w:t>1</w:t>
            </w:r>
            <w:r w:rsidRPr="006C5F3D">
              <w:rPr>
                <w:rFonts w:eastAsia="Times New Roman" w:cs="Times New Roman"/>
                <w:lang w:eastAsia="pl-PL"/>
              </w:rPr>
              <w:t>5% BP) dla typu projektu 2f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0687D" w:rsidRPr="006C5F3D" w:rsidRDefault="0090687D" w:rsidP="000D5CDC">
            <w:pPr>
              <w:spacing w:before="120" w:line="240" w:lineRule="auto"/>
              <w:rPr>
                <w:rFonts w:eastAsia="Times New Roman" w:cs="Times New Roman"/>
                <w:color w:val="000000"/>
                <w:lang w:eastAsia="pl-PL"/>
              </w:rPr>
            </w:pPr>
          </w:p>
          <w:p w:rsidR="001052F9" w:rsidRPr="006C5F3D" w:rsidRDefault="001052F9" w:rsidP="000D5CDC">
            <w:pPr>
              <w:spacing w:before="120" w:line="240" w:lineRule="auto"/>
              <w:rPr>
                <w:rFonts w:eastAsia="Times New Roman" w:cs="Times New Roman"/>
                <w:color w:val="000000"/>
                <w:lang w:eastAsia="pl-PL"/>
              </w:rPr>
            </w:pPr>
            <w:r w:rsidRPr="006C5F3D">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Pr="006C5F3D" w:rsidRDefault="001052F9" w:rsidP="000D5CDC">
            <w:pPr>
              <w:spacing w:before="120" w:after="40" w:line="240" w:lineRule="auto"/>
              <w:rPr>
                <w:rFonts w:eastAsia="Times New Roman" w:cs="Times New Roman"/>
                <w:lang w:eastAsia="pl-PL"/>
              </w:rPr>
            </w:pPr>
            <w:r w:rsidRPr="006C5F3D">
              <w:rPr>
                <w:rFonts w:eastAsia="Times New Roman" w:cs="Times New Roman"/>
                <w:lang w:eastAsia="pl-PL"/>
              </w:rPr>
              <w:t>1</w:t>
            </w:r>
            <w:r w:rsidR="00402B5C" w:rsidRPr="006C5F3D">
              <w:rPr>
                <w:rFonts w:eastAsia="Times New Roman" w:cs="Times New Roman"/>
                <w:lang w:eastAsia="pl-PL"/>
              </w:rPr>
              <w:t>0</w:t>
            </w:r>
            <w:r w:rsidRPr="006C5F3D">
              <w:rPr>
                <w:rFonts w:eastAsia="Times New Roman" w:cs="Times New Roman"/>
                <w:lang w:eastAsia="pl-PL"/>
              </w:rPr>
              <w:t>%</w:t>
            </w:r>
            <w:r w:rsidR="00AD09D6" w:rsidRPr="006C5F3D">
              <w:rPr>
                <w:rFonts w:eastAsia="Times New Roman" w:cs="Times New Roman"/>
                <w:lang w:eastAsia="pl-PL"/>
              </w:rPr>
              <w:t xml:space="preserve"> - typ projektów 1</w:t>
            </w:r>
          </w:p>
          <w:p w:rsidR="003D435E" w:rsidRPr="006C5F3D" w:rsidRDefault="00AD09D6" w:rsidP="000D5CDC">
            <w:pPr>
              <w:spacing w:before="120" w:after="40" w:line="240" w:lineRule="auto"/>
              <w:rPr>
                <w:rFonts w:eastAsia="Times New Roman" w:cs="Times New Roman"/>
                <w:lang w:eastAsia="pl-PL"/>
              </w:rPr>
            </w:pPr>
            <w:r w:rsidRPr="006C5F3D">
              <w:rPr>
                <w:rFonts w:eastAsia="Times New Roman" w:cs="Times New Roman"/>
                <w:lang w:eastAsia="pl-PL"/>
              </w:rPr>
              <w:t>0% - typ projektów 2</w:t>
            </w:r>
            <w:r w:rsidR="003D435E" w:rsidRPr="006C5F3D">
              <w:rPr>
                <w:rFonts w:eastAsia="Times New Roman" w:cs="Times New Roman"/>
                <w:lang w:eastAsia="pl-PL"/>
              </w:rPr>
              <w:t xml:space="preserve"> a- e</w:t>
            </w:r>
          </w:p>
          <w:p w:rsidR="001052F9" w:rsidRPr="006C5F3D" w:rsidRDefault="00580953" w:rsidP="000D5CDC">
            <w:pPr>
              <w:spacing w:before="120" w:after="40" w:line="240" w:lineRule="auto"/>
              <w:rPr>
                <w:rFonts w:eastAsia="Times New Roman" w:cs="Times New Roman"/>
                <w:lang w:eastAsia="pl-PL"/>
              </w:rPr>
            </w:pPr>
            <w:r w:rsidRPr="006C5F3D">
              <w:rPr>
                <w:rFonts w:eastAsia="Times New Roman" w:cs="Times New Roman"/>
                <w:lang w:eastAsia="pl-PL"/>
              </w:rPr>
              <w:t>5</w:t>
            </w:r>
            <w:r w:rsidR="003D435E" w:rsidRPr="006C5F3D">
              <w:rPr>
                <w:rFonts w:eastAsia="Times New Roman" w:cs="Times New Roman"/>
                <w:lang w:eastAsia="pl-PL"/>
              </w:rPr>
              <w:t>% - typ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C50BE5">
          <w:headerReference w:type="default" r:id="rId39"/>
          <w:pgSz w:w="16838" w:h="11906" w:orient="landscape"/>
          <w:pgMar w:top="1417" w:right="1417" w:bottom="1417" w:left="1417" w:header="708" w:footer="708" w:gutter="0"/>
          <w:lnNumType w:countBy="1" w:restart="continuous"/>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930869" w:rsidP="00094254">
      <w:pPr>
        <w:jc w:val="center"/>
        <w:rPr>
          <w:b/>
          <w:sz w:val="32"/>
          <w:szCs w:val="32"/>
        </w:rPr>
      </w:pPr>
      <w:r>
        <w:rPr>
          <w:b/>
          <w:noProof/>
          <w:sz w:val="32"/>
          <w:szCs w:val="32"/>
          <w:lang w:eastAsia="pl-PL"/>
        </w:rPr>
        <w:drawing>
          <wp:inline distT="0" distB="0" distL="0" distR="0" wp14:anchorId="047B1572" wp14:editId="00F26360">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w:t>
            </w:r>
            <w:proofErr w:type="spellStart"/>
            <w:r w:rsidRPr="0009217B">
              <w:rPr>
                <w:rFonts w:eastAsia="Times New Roman" w:cs="Times New Roman"/>
                <w:lang w:eastAsia="pl-PL"/>
              </w:rPr>
              <w:t>pozaformalne</w:t>
            </w:r>
            <w:proofErr w:type="spellEnd"/>
            <w:r w:rsidRPr="0009217B">
              <w:rPr>
                <w:rFonts w:eastAsia="Times New Roman" w:cs="Times New Roman"/>
                <w:lang w:eastAsia="pl-PL"/>
              </w:rPr>
              <w:t>.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w:t>
            </w:r>
            <w:proofErr w:type="spellStart"/>
            <w:r w:rsidRPr="00F221B8">
              <w:rPr>
                <w:rFonts w:eastAsia="Times New Roman" w:cs="Times New Roman"/>
                <w:lang w:eastAsia="pl-PL"/>
              </w:rPr>
              <w:t>transveral</w:t>
            </w:r>
            <w:proofErr w:type="spellEnd"/>
            <w:r w:rsidRPr="00F221B8">
              <w:rPr>
                <w:rFonts w:eastAsia="Times New Roman" w:cs="Times New Roman"/>
                <w:lang w:eastAsia="pl-PL"/>
              </w:rPr>
              <w:t xml:space="preserve"> </w:t>
            </w:r>
            <w:proofErr w:type="spellStart"/>
            <w:r w:rsidRPr="00F221B8">
              <w:rPr>
                <w:rFonts w:eastAsia="Times New Roman" w:cs="Times New Roman"/>
                <w:lang w:eastAsia="pl-PL"/>
              </w:rPr>
              <w:t>skills</w:t>
            </w:r>
            <w:proofErr w:type="spellEnd"/>
            <w:r w:rsidRPr="00F221B8">
              <w:rPr>
                <w:rFonts w:eastAsia="Times New Roman" w:cs="Times New Roman"/>
                <w:lang w:eastAsia="pl-PL"/>
              </w:rPr>
              <w:t xml:space="preserve">)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28511B" w:rsidRDefault="00ED1B03" w:rsidP="00C63373">
            <w:pPr>
              <w:spacing w:line="240" w:lineRule="auto"/>
              <w:jc w:val="center"/>
              <w:rPr>
                <w:rFonts w:eastAsia="Times New Roman" w:cs="Times New Roman"/>
                <w:color w:val="FF0000"/>
                <w:lang w:eastAsia="pl-PL"/>
              </w:rPr>
            </w:pPr>
            <w:r w:rsidRPr="0028511B">
              <w:rPr>
                <w:rFonts w:eastAsia="Times New Roman" w:cs="Times New Roman"/>
                <w:color w:val="FF0000"/>
                <w:lang w:eastAsia="pl-PL"/>
              </w:rPr>
              <w:t xml:space="preserve"> </w:t>
            </w:r>
            <w:r w:rsidR="006B51CA" w:rsidRPr="0028511B">
              <w:rPr>
                <w:rFonts w:eastAsia="Times New Roman" w:cs="Times New Roman"/>
                <w:color w:val="FF0000"/>
                <w:lang w:eastAsia="pl-PL"/>
              </w:rPr>
              <w:t xml:space="preserve">  </w:t>
            </w:r>
            <w:r w:rsidR="00EF1D49" w:rsidRPr="00C63373">
              <w:rPr>
                <w:rFonts w:eastAsia="Times New Roman" w:cs="Times New Roman"/>
                <w:lang w:eastAsia="pl-PL"/>
              </w:rPr>
              <w:t>93 921 295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28511B" w:rsidRDefault="001052F9" w:rsidP="00734424">
            <w:pPr>
              <w:spacing w:line="240" w:lineRule="auto"/>
              <w:jc w:val="center"/>
              <w:rPr>
                <w:rFonts w:eastAsia="Times New Roman" w:cs="Times New Roman"/>
                <w:color w:val="FF0000"/>
                <w:lang w:eastAsia="pl-PL"/>
              </w:rPr>
            </w:pPr>
            <w:r w:rsidRPr="0028511B">
              <w:rPr>
                <w:rFonts w:eastAsia="Times New Roman" w:cs="Times New Roman"/>
                <w:color w:val="FF0000"/>
                <w:lang w:eastAsia="pl-PL"/>
              </w:rPr>
              <w:t> </w:t>
            </w:r>
            <w:r w:rsidR="00734424" w:rsidRPr="00734424">
              <w:rPr>
                <w:rFonts w:eastAsia="Times New Roman" w:cs="Times New Roman"/>
                <w:lang w:eastAsia="pl-PL"/>
              </w:rPr>
              <w:t>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28511B" w:rsidRDefault="00734424" w:rsidP="00441246">
            <w:pPr>
              <w:spacing w:line="240" w:lineRule="auto"/>
              <w:jc w:val="center"/>
              <w:rPr>
                <w:rFonts w:eastAsia="Times New Roman" w:cs="Times New Roman"/>
                <w:color w:val="FF0000"/>
                <w:lang w:eastAsia="pl-PL"/>
              </w:rPr>
            </w:pPr>
            <w:r w:rsidRPr="00734424">
              <w:rPr>
                <w:rFonts w:eastAsia="Times New Roman" w:cs="Times New Roman"/>
                <w:lang w:eastAsia="pl-PL"/>
              </w:rPr>
              <w:t>6 000 000</w:t>
            </w:r>
            <w:r w:rsidR="001052F9" w:rsidRPr="0028511B">
              <w:rPr>
                <w:rFonts w:eastAsia="Times New Roman" w:cs="Times New Roman"/>
                <w:color w:val="FF0000"/>
                <w:lang w:eastAsia="pl-PL"/>
              </w:rPr>
              <w:t>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lastRenderedPageBreak/>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emocjonalno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 xml:space="preserve">realizację dodatkowych </w:t>
            </w:r>
            <w:proofErr w:type="spellStart"/>
            <w:r w:rsidRPr="00111142">
              <w:rPr>
                <w:rFonts w:eastAsia="Times New Roman"/>
                <w:lang w:eastAsia="pl-PL"/>
              </w:rPr>
              <w:t>zajeć</w:t>
            </w:r>
            <w:proofErr w:type="spellEnd"/>
            <w:r w:rsidRPr="00111142">
              <w:rPr>
                <w:rFonts w:eastAsia="Times New Roman"/>
                <w:lang w:eastAsia="pl-PL"/>
              </w:rPr>
              <w:t xml:space="preserve"> dydaktyczno-wyrównawczych służących wyrównywaniu dysproporcji edukacyjnych w </w:t>
            </w:r>
            <w:proofErr w:type="spellStart"/>
            <w:r w:rsidRPr="00111142">
              <w:rPr>
                <w:rFonts w:eastAsia="Times New Roman"/>
                <w:lang w:eastAsia="pl-PL"/>
              </w:rPr>
              <w:t>trkacjie</w:t>
            </w:r>
            <w:proofErr w:type="spellEnd"/>
            <w:r w:rsidRPr="00111142">
              <w:rPr>
                <w:rFonts w:eastAsia="Times New Roman"/>
                <w:lang w:eastAsia="pl-PL"/>
              </w:rPr>
              <w:t xml:space="preserve"> procesu kształcenia dla dzieci w wieku przedszkolnym</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 xml:space="preserve">realizację </w:t>
            </w:r>
            <w:proofErr w:type="spellStart"/>
            <w:r w:rsidRPr="00111142">
              <w:rPr>
                <w:rFonts w:eastAsia="Times New Roman"/>
                <w:lang w:eastAsia="pl-PL"/>
              </w:rPr>
              <w:t>zajeć</w:t>
            </w:r>
            <w:proofErr w:type="spellEnd"/>
            <w:r w:rsidRPr="00111142">
              <w:rPr>
                <w:rFonts w:eastAsia="Times New Roman"/>
                <w:lang w:eastAsia="pl-PL"/>
              </w:rPr>
              <w:t xml:space="preserve">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w:t>
            </w:r>
            <w:r w:rsidR="00B475F5">
              <w:rPr>
                <w:rFonts w:eastAsia="Times New Roman" w:cs="Times New Roman"/>
                <w:color w:val="000000"/>
                <w:lang w:eastAsia="pl-PL"/>
              </w:rPr>
              <w:t> 007 230</w:t>
            </w:r>
            <w:r w:rsidR="00121E4A">
              <w:rPr>
                <w:rFonts w:eastAsia="Times New Roman" w:cs="Times New Roman"/>
                <w:color w:val="000000"/>
                <w:lang w:eastAsia="pl-PL"/>
              </w:rPr>
              <w:t xml:space="preserve">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lastRenderedPageBreak/>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w:t>
            </w:r>
            <w:proofErr w:type="spellStart"/>
            <w:r w:rsidR="00127D5C">
              <w:rPr>
                <w:rFonts w:eastAsia="Times New Roman" w:cs="Times New Roman"/>
                <w:b/>
                <w:lang w:eastAsia="pl-PL"/>
              </w:rPr>
              <w:t>ponadpostawowym</w:t>
            </w:r>
            <w:proofErr w:type="spellEnd"/>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117 Wyrównywanie dostępu do uczenia się przez całe życie o charakterze formalnym, nieformalnym i </w:t>
            </w:r>
            <w:proofErr w:type="spellStart"/>
            <w:r w:rsidRPr="00E375AB">
              <w:rPr>
                <w:rFonts w:eastAsia="Times New Roman" w:cs="Times New Roman"/>
                <w:color w:val="000000"/>
                <w:lang w:eastAsia="pl-PL"/>
              </w:rPr>
              <w:t>pozaformalnym</w:t>
            </w:r>
            <w:proofErr w:type="spellEnd"/>
            <w:r w:rsidRPr="00E375AB">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 xml:space="preserve">kształcenie ogólne (z wyłączeniem szkół dla dorosłych) i ich </w:t>
            </w:r>
            <w:r w:rsidRPr="00584A54">
              <w:rPr>
                <w:rFonts w:eastAsia="Times New Roman" w:cs="Times New Roman"/>
                <w:lang w:eastAsia="pl-PL"/>
              </w:rPr>
              <w:lastRenderedPageBreak/>
              <w:t>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w:t>
            </w:r>
            <w:r w:rsidR="00B475F5">
              <w:rPr>
                <w:rFonts w:eastAsia="Times New Roman" w:cs="Times New Roman"/>
                <w:color w:val="000000"/>
                <w:lang w:eastAsia="pl-PL"/>
              </w:rPr>
              <w:t> 358 770</w:t>
            </w:r>
            <w:r w:rsidR="00121E4A">
              <w:rPr>
                <w:rFonts w:eastAsia="Times New Roman" w:cs="Times New Roman"/>
                <w:color w:val="000000"/>
                <w:lang w:eastAsia="pl-PL"/>
              </w:rPr>
              <w:t xml:space="preserve">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w:t>
            </w:r>
            <w:proofErr w:type="spellStart"/>
            <w:r>
              <w:rPr>
                <w:rFonts w:eastAsia="Times New Roman" w:cs="Times New Roman"/>
                <w:color w:val="000000"/>
                <w:lang w:eastAsia="pl-PL"/>
              </w:rPr>
              <w:t>financing</w:t>
            </w:r>
            <w:proofErr w:type="spellEnd"/>
            <w:r>
              <w:rPr>
                <w:rFonts w:eastAsia="Times New Roman" w:cs="Times New Roman"/>
                <w:color w:val="000000"/>
                <w:lang w:eastAsia="pl-PL"/>
              </w:rPr>
              <w:t>)</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lastRenderedPageBreak/>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wsparcie uczniów ze specjalnymi potrzebami edukacyjnymi, w tym uczniów młodszych w ramach zajęć uzupełniających ofertę szkoły lub placówki </w:t>
            </w:r>
            <w:r w:rsidRPr="00111142">
              <w:rPr>
                <w:rFonts w:eastAsia="Times New Roman"/>
                <w:lang w:eastAsia="pl-PL"/>
              </w:rPr>
              <w:lastRenderedPageBreak/>
              <w:t>systemu oświaty, w tym: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D55D54" w:rsidRDefault="00D55D54" w:rsidP="00270CA5">
            <w:pPr>
              <w:spacing w:before="120" w:after="40" w:line="240" w:lineRule="auto"/>
              <w:rPr>
                <w:rFonts w:eastAsia="Times New Roman" w:cs="Times New Roman"/>
                <w:lang w:eastAsia="pl-PL"/>
              </w:rPr>
            </w:pPr>
            <w:r>
              <w:rPr>
                <w:rFonts w:eastAsia="Times New Roman" w:cs="Times New Roman"/>
                <w:lang w:eastAsia="pl-PL"/>
              </w:rPr>
              <w:t>7 800</w:t>
            </w:r>
            <w:r w:rsidR="00711081" w:rsidRPr="00D55D54">
              <w:rPr>
                <w:rFonts w:eastAsia="Times New Roman" w:cs="Times New Roman"/>
                <w:lang w:eastAsia="pl-PL"/>
              </w:rPr>
              <w:t>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711081" w:rsidRPr="00111142" w:rsidRDefault="00711081" w:rsidP="00270CA5">
            <w:pPr>
              <w:spacing w:before="60" w:after="60"/>
              <w:rPr>
                <w:rFonts w:cs="Times New Roman"/>
              </w:rPr>
            </w:pPr>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lastRenderedPageBreak/>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lastRenderedPageBreak/>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 xml:space="preserve">Liczba uczniów </w:t>
            </w:r>
            <w:proofErr w:type="spellStart"/>
            <w:r>
              <w:rPr>
                <w:rFonts w:eastAsia="Times New Roman" w:cs="Times New Roman"/>
                <w:color w:val="000000"/>
                <w:lang w:eastAsia="pl-PL"/>
              </w:rPr>
              <w:t>obętych</w:t>
            </w:r>
            <w:proofErr w:type="spellEnd"/>
            <w:r>
              <w:rPr>
                <w:rFonts w:eastAsia="Times New Roman" w:cs="Times New Roman"/>
                <w:color w:val="000000"/>
                <w:lang w:eastAsia="pl-PL"/>
              </w:rPr>
              <w:t xml:space="preserve">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rozwijające kompetencje emocjonalno – społeczne oraz inne zajęcia o charakterze terapeutycznym</w:t>
            </w:r>
            <w:r w:rsidRPr="00111142">
              <w:rPr>
                <w:rFonts w:eastAsia="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 xml:space="preserve">realizację dodatkowych </w:t>
            </w:r>
            <w:proofErr w:type="spellStart"/>
            <w:r w:rsidRPr="00111142">
              <w:rPr>
                <w:rFonts w:eastAsia="Times New Roman"/>
                <w:lang w:eastAsia="pl-PL"/>
              </w:rPr>
              <w:t>zajeć</w:t>
            </w:r>
            <w:proofErr w:type="spellEnd"/>
            <w:r w:rsidRPr="00111142">
              <w:rPr>
                <w:rFonts w:eastAsia="Times New Roman"/>
                <w:lang w:eastAsia="pl-PL"/>
              </w:rPr>
              <w:t xml:space="preserve">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lastRenderedPageBreak/>
              <w:t xml:space="preserve">realizację </w:t>
            </w:r>
            <w:proofErr w:type="spellStart"/>
            <w:r w:rsidRPr="00111142">
              <w:rPr>
                <w:rFonts w:eastAsia="Times New Roman"/>
                <w:lang w:eastAsia="pl-PL"/>
              </w:rPr>
              <w:t>zajeć</w:t>
            </w:r>
            <w:proofErr w:type="spellEnd"/>
            <w:r w:rsidRPr="00111142">
              <w:rPr>
                <w:rFonts w:eastAsia="Times New Roman"/>
                <w:lang w:eastAsia="pl-PL"/>
              </w:rPr>
              <w:t xml:space="preserve">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 xml:space="preserve">w przeszkolonych w ramach PO WER, studia </w:t>
            </w:r>
            <w:r w:rsidRPr="00111142">
              <w:rPr>
                <w:rFonts w:eastAsia="Times New Roman"/>
                <w:lang w:eastAsia="pl-PL"/>
              </w:rPr>
              <w:lastRenderedPageBreak/>
              <w:t>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matematyczno – przyrodniczych </w:t>
            </w:r>
            <w:r w:rsidRPr="00111142">
              <w:rPr>
                <w:rFonts w:eastAsia="Times New Roman"/>
                <w:lang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xml:space="preserve">, </w:t>
            </w:r>
            <w:r w:rsidRPr="00584A54">
              <w:rPr>
                <w:rFonts w:eastAsia="Times New Roman" w:cs="Times New Roman"/>
                <w:lang w:eastAsia="pl-PL"/>
              </w:rPr>
              <w:lastRenderedPageBreak/>
              <w:t>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lastRenderedPageBreak/>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55D54" w:rsidRDefault="00D55D54" w:rsidP="00E05DCD">
            <w:pPr>
              <w:spacing w:before="120" w:after="40" w:line="240" w:lineRule="auto"/>
              <w:rPr>
                <w:rFonts w:eastAsia="Times New Roman" w:cs="Times New Roman"/>
                <w:lang w:eastAsia="pl-PL"/>
              </w:rPr>
            </w:pPr>
            <w:r>
              <w:rPr>
                <w:rFonts w:eastAsia="Times New Roman" w:cs="Times New Roman"/>
                <w:lang w:eastAsia="pl-PL"/>
              </w:rPr>
              <w:t>4 000 000</w:t>
            </w:r>
            <w:r w:rsidR="001052F9" w:rsidRPr="00D55D54">
              <w:rPr>
                <w:rFonts w:eastAsia="Times New Roman" w:cs="Times New Roman"/>
                <w:lang w:eastAsia="pl-PL"/>
              </w:rPr>
              <w:t xml:space="preserve">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lastRenderedPageBreak/>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lastRenderedPageBreak/>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w:t>
            </w:r>
            <w:r w:rsidRPr="00584A54">
              <w:rPr>
                <w:rFonts w:eastAsia="Times New Roman" w:cs="Times New Roman"/>
                <w:lang w:eastAsia="pl-PL"/>
              </w:rPr>
              <w:lastRenderedPageBreak/>
              <w:t>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porad i konsultacji,</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lastRenderedPageBreak/>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8678E" w:rsidRDefault="00121E4A" w:rsidP="0028511B">
            <w:pPr>
              <w:rPr>
                <w:rFonts w:eastAsia="Times New Roman" w:cs="Times New Roman"/>
                <w:lang w:eastAsia="pl-PL"/>
              </w:rPr>
            </w:pPr>
            <w:r w:rsidRPr="0028511B">
              <w:rPr>
                <w:color w:val="FF0000"/>
              </w:rPr>
              <w:t xml:space="preserve"> </w:t>
            </w:r>
            <w:r w:rsidRPr="0008678E">
              <w:t xml:space="preserve">4 </w:t>
            </w:r>
            <w:r w:rsidR="0028511B" w:rsidRPr="0008678E">
              <w:t>315</w:t>
            </w:r>
            <w:r w:rsidRPr="0008678E">
              <w:t xml:space="preserve">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lastRenderedPageBreak/>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 xml:space="preserve">117 Wyrównywanie dostępu do uczenia się przez całe życie o charakterze formalnym, nieformalnym i </w:t>
            </w:r>
            <w:proofErr w:type="spellStart"/>
            <w:r w:rsidRPr="00CC0480">
              <w:rPr>
                <w:rFonts w:eastAsia="Times New Roman" w:cs="Times New Roman"/>
                <w:color w:val="000000"/>
                <w:lang w:eastAsia="pl-PL"/>
              </w:rPr>
              <w:t>pozaformalnym</w:t>
            </w:r>
            <w:proofErr w:type="spellEnd"/>
            <w:r w:rsidRPr="00CC0480">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lastRenderedPageBreak/>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 xml:space="preserve">walidacji i certyfikacji odpowiednich efektów uczenia się zdobytych w ramach edukacji formalnej, </w:t>
            </w:r>
            <w:proofErr w:type="spellStart"/>
            <w:r w:rsidRPr="00AA040F">
              <w:rPr>
                <w:rFonts w:eastAsia="Times New Roman"/>
              </w:rPr>
              <w:t>pozaformalnej</w:t>
            </w:r>
            <w:proofErr w:type="spellEnd"/>
            <w:r w:rsidRPr="00AA040F">
              <w:rPr>
                <w:rFonts w:eastAsia="Times New Roman"/>
              </w:rPr>
              <w:t xml:space="preserve">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w:t>
            </w:r>
            <w:proofErr w:type="spellStart"/>
            <w:r w:rsidRPr="00111142">
              <w:rPr>
                <w:rFonts w:eastAsia="Times New Roman"/>
                <w:lang w:eastAsia="pl-PL"/>
              </w:rPr>
              <w:t>zwalidowanych</w:t>
            </w:r>
            <w:proofErr w:type="spellEnd"/>
            <w:r w:rsidRPr="00111142">
              <w:rPr>
                <w:rFonts w:eastAsia="Times New Roman"/>
                <w:lang w:eastAsia="pl-PL"/>
              </w:rPr>
              <w:t xml:space="preserve">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A921E2" w:rsidRPr="00A921E2">
              <w:rPr>
                <w:rFonts w:eastAsia="Times New Roman"/>
              </w:rPr>
              <w:t>oraz</w:t>
            </w:r>
            <w:proofErr w:type="spellEnd"/>
            <w:r w:rsidR="00A921E2" w:rsidRPr="00A921E2">
              <w:rPr>
                <w:rFonts w:eastAsia="Times New Roman"/>
              </w:rPr>
              <w:t xml:space="preserve">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w:t>
            </w:r>
            <w:proofErr w:type="spellStart"/>
            <w:r w:rsidR="00A158BF">
              <w:rPr>
                <w:rFonts w:eastAsia="Times New Roman" w:cs="Times New Roman"/>
                <w:lang w:eastAsia="pl-PL"/>
              </w:rPr>
              <w:t>CKZiU</w:t>
            </w:r>
            <w:proofErr w:type="spellEnd"/>
            <w:r w:rsidR="00A158BF">
              <w:rPr>
                <w:rFonts w:eastAsia="Times New Roman" w:cs="Times New Roman"/>
                <w:lang w:eastAsia="pl-PL"/>
              </w:rPr>
              <w:t xml:space="preserve">,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lastRenderedPageBreak/>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w:t>
            </w:r>
            <w:proofErr w:type="spellStart"/>
            <w:r w:rsidRPr="00111142">
              <w:rPr>
                <w:rFonts w:eastAsia="Times New Roman"/>
                <w:lang w:eastAsia="pl-PL"/>
              </w:rPr>
              <w:t>CKZiU</w:t>
            </w:r>
            <w:proofErr w:type="spellEnd"/>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4A14A7">
              <w:rPr>
                <w:rFonts w:eastAsia="Times New Roman"/>
              </w:rPr>
              <w:t xml:space="preserve">CKZ lub </w:t>
            </w:r>
            <w:proofErr w:type="spellStart"/>
            <w:r w:rsidRPr="00E06091">
              <w:rPr>
                <w:rFonts w:eastAsia="Times New Roman"/>
              </w:rPr>
              <w:t>CKZiU</w:t>
            </w:r>
            <w:proofErr w:type="spellEnd"/>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wsparcie szkół w </w:t>
            </w:r>
            <w:proofErr w:type="spellStart"/>
            <w:r w:rsidRPr="00111142">
              <w:rPr>
                <w:rFonts w:eastAsia="Times New Roman"/>
                <w:lang w:eastAsia="pl-PL"/>
              </w:rPr>
              <w:t>realizacji</w:t>
            </w:r>
            <w:r w:rsidR="00711081" w:rsidRPr="00111142">
              <w:rPr>
                <w:rFonts w:eastAsia="Times New Roman"/>
                <w:lang w:eastAsia="pl-PL"/>
              </w:rPr>
              <w:t>doradztwa</w:t>
            </w:r>
            <w:proofErr w:type="spellEnd"/>
            <w:r w:rsidR="00711081" w:rsidRPr="00111142">
              <w:rPr>
                <w:rFonts w:eastAsia="Times New Roman"/>
                <w:lang w:eastAsia="pl-PL"/>
              </w:rPr>
              <w:t xml:space="preserve"> zawodowego, </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 – zawodowych, realizujących zadania z zakresu doradztwa zawodowego w szkołach</w:t>
            </w:r>
            <w:r w:rsidRPr="00111142">
              <w:rPr>
                <w:rFonts w:eastAsia="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w:t>
            </w:r>
            <w:proofErr w:type="spellStart"/>
            <w:r w:rsidR="00D65820">
              <w:rPr>
                <w:rFonts w:eastAsia="Times New Roman" w:cs="Times New Roman"/>
                <w:lang w:eastAsia="pl-PL"/>
              </w:rPr>
              <w:t>formale</w:t>
            </w:r>
            <w:proofErr w:type="spellEnd"/>
            <w:r w:rsidR="00D65820">
              <w:rPr>
                <w:rFonts w:eastAsia="Times New Roman" w:cs="Times New Roman"/>
                <w:lang w:eastAsia="pl-PL"/>
              </w:rPr>
              <w:t xml:space="preserve"> i </w:t>
            </w:r>
            <w:proofErr w:type="spellStart"/>
            <w:r w:rsidR="00671028">
              <w:rPr>
                <w:rFonts w:eastAsia="Times New Roman" w:cs="Times New Roman"/>
                <w:lang w:eastAsia="pl-PL"/>
              </w:rPr>
              <w:t>pozaformalne</w:t>
            </w:r>
            <w:proofErr w:type="spellEnd"/>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w:t>
            </w:r>
            <w:r w:rsidR="00B475F5">
              <w:rPr>
                <w:rFonts w:eastAsia="Times New Roman" w:cs="Times New Roman"/>
                <w:color w:val="000000"/>
                <w:lang w:eastAsia="pl-PL"/>
              </w:rPr>
              <w:t>7 856 295</w:t>
            </w:r>
            <w:r w:rsidR="00121E4A">
              <w:rPr>
                <w:rFonts w:eastAsia="Times New Roman" w:cs="Times New Roman"/>
                <w:color w:val="000000"/>
                <w:lang w:eastAsia="pl-PL"/>
              </w:rPr>
              <w:t xml:space="preserve">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 xml:space="preserve">2013 r. w sprawie stosowania art. 107 i 108 Traktatu o funkcjonowaniu Unii Europejskiej do pomocy de </w:t>
            </w:r>
            <w:proofErr w:type="spellStart"/>
            <w:r w:rsidRPr="00BF75C5">
              <w:rPr>
                <w:rFonts w:eastAsia="Times New Roman" w:cs="Times New Roman"/>
                <w:lang w:eastAsia="pl-PL"/>
              </w:rPr>
              <w:t>minimis</w:t>
            </w:r>
            <w:proofErr w:type="spellEnd"/>
            <w:r w:rsidRPr="00BF75C5">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8"/>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lastRenderedPageBreak/>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w:t>
            </w:r>
            <w:r>
              <w:rPr>
                <w:rFonts w:eastAsia="Times New Roman" w:cs="Times New Roman"/>
                <w:color w:val="000000"/>
                <w:lang w:eastAsia="pl-PL"/>
              </w:rPr>
              <w:t>lnym</w:t>
            </w:r>
            <w:proofErr w:type="spellEnd"/>
            <w:r>
              <w:rPr>
                <w:rFonts w:eastAsia="Times New Roman" w:cs="Times New Roman"/>
                <w:color w:val="000000"/>
                <w:lang w:eastAsia="pl-PL"/>
              </w:rPr>
              <w:t xml:space="preserve">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lastRenderedPageBreak/>
              <w:t>Liczba podmiotów realizujących zadania centrum kształcenia zawodowego i ustawicznego objętych wsparciem w programie [szt.]</w:t>
            </w:r>
            <w:r w:rsidR="002336A2" w:rsidRPr="00111142">
              <w:rPr>
                <w:rFonts w:eastAsia="Times New Roman" w:cs="Calibri"/>
                <w:lang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w:t>
            </w:r>
            <w:proofErr w:type="spellStart"/>
            <w:r w:rsidR="002336A2">
              <w:rPr>
                <w:rFonts w:eastAsia="Times New Roman" w:cs="Times New Roman"/>
                <w:lang w:eastAsia="pl-PL"/>
              </w:rPr>
              <w:t>umiejetności</w:t>
            </w:r>
            <w:proofErr w:type="spellEnd"/>
            <w:r w:rsidR="002336A2">
              <w:rPr>
                <w:rFonts w:eastAsia="Times New Roman" w:cs="Times New Roman"/>
                <w:lang w:eastAsia="pl-PL"/>
              </w:rPr>
              <w:t xml:space="preserve">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w:t>
            </w:r>
            <w:r w:rsidRPr="00111142">
              <w:rPr>
                <w:rFonts w:eastAsia="Times New Roman"/>
              </w:rPr>
              <w:lastRenderedPageBreak/>
              <w:t>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754627" w:rsidRPr="00754627">
              <w:rPr>
                <w:rFonts w:eastAsia="Times New Roman"/>
              </w:rPr>
              <w:t>oraz</w:t>
            </w:r>
            <w:proofErr w:type="spellEnd"/>
            <w:r w:rsidR="00754627" w:rsidRPr="00754627">
              <w:rPr>
                <w:rFonts w:eastAsia="Times New Roman"/>
              </w:rPr>
              <w:t xml:space="preserve">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 xml:space="preserve">Przygotowanie i wdrożenie programów mających na celu zwiększenie przedsiębiorczości i innowacyjności na poziomie edukacji szkolnej – </w:t>
            </w:r>
            <w:proofErr w:type="spellStart"/>
            <w:r w:rsidRPr="00111142">
              <w:rPr>
                <w:rFonts w:eastAsia="Times New Roman"/>
              </w:rPr>
              <w:t>m.in.poprzez</w:t>
            </w:r>
            <w:proofErr w:type="spellEnd"/>
            <w:r w:rsidRPr="00111142">
              <w:rPr>
                <w:rFonts w:eastAsia="Times New Roman"/>
              </w:rPr>
              <w:t xml:space="preserve">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 xml:space="preserve">tworzenie w szkołach i placówkach prowadzących kształcenie zawodowe, </w:t>
            </w:r>
            <w:proofErr w:type="spellStart"/>
            <w:r w:rsidR="00A752E1" w:rsidRPr="00A752E1">
              <w:rPr>
                <w:rFonts w:eastAsia="Times New Roman" w:cs="Times New Roman"/>
                <w:lang w:eastAsia="pl-PL"/>
              </w:rPr>
              <w:t>CKZiU</w:t>
            </w:r>
            <w:proofErr w:type="spellEnd"/>
            <w:r w:rsidR="00A752E1" w:rsidRPr="00A752E1">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 xml:space="preserve">kształcenia ogólnego, zawodowego i instruktorów praktycznej </w:t>
            </w:r>
            <w:r w:rsidR="0023319B">
              <w:rPr>
                <w:rFonts w:eastAsia="Times New Roman" w:cs="Times New Roman"/>
                <w:lang w:eastAsia="pl-PL"/>
              </w:rPr>
              <w:lastRenderedPageBreak/>
              <w:t>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w:t>
            </w:r>
            <w:proofErr w:type="spellStart"/>
            <w:r w:rsidRPr="00111142">
              <w:rPr>
                <w:rFonts w:eastAsia="Times New Roman"/>
                <w:lang w:eastAsia="pl-PL"/>
              </w:rPr>
              <w:t>CKZiU</w:t>
            </w:r>
            <w:r w:rsidR="0023319B" w:rsidRPr="00111142">
              <w:rPr>
                <w:rFonts w:eastAsia="Times New Roman"/>
                <w:lang w:eastAsia="pl-PL"/>
              </w:rPr>
              <w:t>lub</w:t>
            </w:r>
            <w:proofErr w:type="spellEnd"/>
            <w:r w:rsidR="0023319B" w:rsidRPr="00111142">
              <w:rPr>
                <w:rFonts w:eastAsia="Times New Roman"/>
                <w:lang w:eastAsia="pl-PL"/>
              </w:rPr>
              <w:t xml:space="preserve">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w:t>
            </w:r>
            <w:proofErr w:type="spellStart"/>
            <w:r w:rsidR="00F05574">
              <w:rPr>
                <w:rFonts w:eastAsia="Times New Roman"/>
              </w:rPr>
              <w:t>CKZiU</w:t>
            </w:r>
            <w:proofErr w:type="spellEnd"/>
            <w:r w:rsidR="00F05574">
              <w:rPr>
                <w:rFonts w:eastAsia="Times New Roman"/>
              </w:rPr>
              <w:t xml:space="preserve"> </w:t>
            </w:r>
            <w:r w:rsidRPr="00E06091">
              <w:rPr>
                <w:rFonts w:eastAsia="Times New Roman"/>
              </w:rPr>
              <w:t xml:space="preserve">lub inne zespoły realizujące zadania </w:t>
            </w:r>
            <w:r w:rsidR="00830A9A">
              <w:rPr>
                <w:rFonts w:eastAsia="Times New Roman"/>
              </w:rPr>
              <w:t xml:space="preserve">CKZ,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opracowywanie i upowszechnianie elastycznych form kształcenia zawodowego osób dorosłych, w tym osób dorosłych ze specjalnymi </w:t>
            </w:r>
            <w:r w:rsidRPr="00111142">
              <w:rPr>
                <w:rFonts w:eastAsia="Times New Roman"/>
                <w:lang w:eastAsia="pl-PL"/>
              </w:rPr>
              <w:lastRenderedPageBreak/>
              <w:t>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w:t>
            </w:r>
            <w:proofErr w:type="spellStart"/>
            <w:r w:rsidRPr="00111142">
              <w:rPr>
                <w:rFonts w:eastAsia="Times New Roman" w:cs="Arial"/>
                <w:szCs w:val="20"/>
              </w:rPr>
              <w:t>doradztwazawodowego</w:t>
            </w:r>
            <w:proofErr w:type="spellEnd"/>
            <w:r w:rsidRPr="00111142">
              <w:rPr>
                <w:rFonts w:eastAsia="Times New Roman" w:cs="Arial"/>
                <w:szCs w:val="20"/>
              </w:rPr>
              <w:t xml:space="preserve"> w szkołach</w:t>
            </w:r>
            <w:r w:rsidRPr="00111142">
              <w:rPr>
                <w:rFonts w:eastAsia="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 xml:space="preserve">zewnętrzne wsparcie szkół w obszarze </w:t>
            </w:r>
            <w:proofErr w:type="spellStart"/>
            <w:r w:rsidRPr="00584A54">
              <w:rPr>
                <w:rFonts w:eastAsia="Times New Roman" w:cs="Times New Roman"/>
                <w:lang w:eastAsia="pl-PL"/>
              </w:rPr>
              <w:t>doradztwazawodowego</w:t>
            </w:r>
            <w:proofErr w:type="spellEnd"/>
            <w:r w:rsidRPr="00584A54">
              <w:rPr>
                <w:rFonts w:eastAsia="Times New Roman" w:cs="Times New Roman"/>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 xml:space="preserve">awiczne formalne i </w:t>
            </w:r>
            <w:proofErr w:type="spellStart"/>
            <w:r w:rsidR="005D3D50">
              <w:rPr>
                <w:rFonts w:eastAsia="Times New Roman" w:cs="Times New Roman"/>
                <w:lang w:eastAsia="pl-PL"/>
              </w:rPr>
              <w:t>pozaformalne</w:t>
            </w:r>
            <w:proofErr w:type="spellEnd"/>
            <w:r w:rsidR="005D3D50">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55D54" w:rsidRDefault="00D55D54" w:rsidP="00E05DCD">
            <w:pPr>
              <w:spacing w:before="120" w:after="40" w:line="240" w:lineRule="auto"/>
              <w:rPr>
                <w:rFonts w:eastAsia="Times New Roman" w:cs="Times New Roman"/>
                <w:lang w:eastAsia="pl-PL"/>
              </w:rPr>
            </w:pPr>
            <w:r w:rsidRPr="00D55D54">
              <w:rPr>
                <w:rFonts w:eastAsia="Times New Roman" w:cs="Times New Roman"/>
                <w:lang w:eastAsia="pl-PL"/>
              </w:rPr>
              <w:t>3 400 000</w:t>
            </w:r>
            <w:r w:rsidR="001052F9" w:rsidRPr="00D55D54">
              <w:rPr>
                <w:rFonts w:eastAsia="Times New Roman" w:cs="Times New Roman"/>
                <w:lang w:eastAsia="pl-PL"/>
              </w:rPr>
              <w:t xml:space="preserve">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 xml:space="preserve">W związku z trwającą reformą edukacji, a co za tym idzie zmianami </w:t>
            </w:r>
            <w:proofErr w:type="spellStart"/>
            <w:r w:rsidRPr="00111142">
              <w:rPr>
                <w:rFonts w:eastAsia="Times New Roman"/>
                <w:lang w:eastAsia="pl-PL"/>
              </w:rPr>
              <w:t>dotyczącącymi</w:t>
            </w:r>
            <w:proofErr w:type="spellEnd"/>
            <w:r w:rsidRPr="00111142">
              <w:rPr>
                <w:rFonts w:eastAsia="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 xml:space="preserve">Finansowanie zaliczkowe planowane, odbywa się na zasadach określonych w ustawie z dnia 27 sierpnia 2009 r. o finansach </w:t>
            </w:r>
            <w:proofErr w:type="spellStart"/>
            <w:r w:rsidRPr="00111142">
              <w:t>publicznych.</w:t>
            </w:r>
            <w:r w:rsidR="007A795A" w:rsidRPr="00111142">
              <w:t>Uproszczone</w:t>
            </w:r>
            <w:proofErr w:type="spellEnd"/>
            <w:r w:rsidR="007A795A" w:rsidRPr="00111142">
              <w:t xml:space="preserv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lastRenderedPageBreak/>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lastRenderedPageBreak/>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lastRenderedPageBreak/>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zdobywanie przez uczniów i słuchaczy uprawnień do wykonywania zawodu, w ramach którego realizują </w:t>
            </w:r>
            <w:proofErr w:type="spellStart"/>
            <w:r w:rsidRPr="009B23E3">
              <w:rPr>
                <w:rFonts w:eastAsia="Times New Roman" w:cs="Times New Roman"/>
                <w:lang w:eastAsia="pl-PL"/>
              </w:rPr>
              <w:t>ksztacenie</w:t>
            </w:r>
            <w:proofErr w:type="spellEnd"/>
            <w:r w:rsidRPr="009B23E3">
              <w:rPr>
                <w:rFonts w:eastAsia="Times New Roman" w:cs="Times New Roman"/>
                <w:lang w:eastAsia="pl-PL"/>
              </w:rPr>
              <w:t xml:space="preserv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 xml:space="preserve">Przygotowanie i wdrożenie programów mających na celu zwiększenie przedsiębiorczości i innowacyjności na poziomie edukacji szkolnej – </w:t>
            </w:r>
            <w:proofErr w:type="spellStart"/>
            <w:r w:rsidRPr="00111142">
              <w:rPr>
                <w:rFonts w:eastAsia="Times New Roman"/>
              </w:rPr>
              <w:t>m.in.poprzez</w:t>
            </w:r>
            <w:proofErr w:type="spellEnd"/>
            <w:r w:rsidRPr="00111142">
              <w:rPr>
                <w:rFonts w:eastAsia="Times New Roman"/>
              </w:rPr>
              <w:t xml:space="preserve">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 xml:space="preserve">tworzenie w szkołach i placówkach prowadzących kształcenie zawodowe, </w:t>
            </w:r>
            <w:proofErr w:type="spellStart"/>
            <w:r w:rsidR="00335B76" w:rsidRPr="00335B76">
              <w:rPr>
                <w:rFonts w:eastAsia="Times New Roman" w:cs="Times New Roman"/>
                <w:lang w:eastAsia="pl-PL"/>
              </w:rPr>
              <w:t>CKZiU</w:t>
            </w:r>
            <w:proofErr w:type="spellEnd"/>
            <w:r w:rsidR="00335B76" w:rsidRPr="00335B76">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xml:space="preserve">, w tym nauczycieli kształcenia ogólnego, zawodowego i instruktorów praktycznej </w:t>
            </w:r>
            <w:r w:rsidR="00BF79F6">
              <w:rPr>
                <w:rFonts w:eastAsia="Times New Roman" w:cs="Times New Roman"/>
                <w:lang w:eastAsia="pl-PL"/>
              </w:rPr>
              <w:lastRenderedPageBreak/>
              <w:t>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BF79F6">
              <w:rPr>
                <w:rFonts w:eastAsia="Times New Roman" w:cs="Times New Roman"/>
                <w:lang w:eastAsia="pl-PL"/>
              </w:rPr>
              <w:t xml:space="preserve">dla określonej </w:t>
            </w:r>
            <w:proofErr w:type="spellStart"/>
            <w:r w:rsidR="00BF79F6">
              <w:rPr>
                <w:rFonts w:eastAsia="Times New Roman" w:cs="Times New Roman"/>
                <w:lang w:eastAsia="pl-PL"/>
              </w:rPr>
              <w:t>branzy</w:t>
            </w:r>
            <w:proofErr w:type="spellEnd"/>
            <w:r w:rsidR="00BF79F6">
              <w:rPr>
                <w:rFonts w:eastAsia="Times New Roman" w:cs="Times New Roman"/>
                <w:lang w:eastAsia="pl-PL"/>
              </w:rPr>
              <w:t xml:space="preserve">/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w:t>
            </w:r>
            <w:proofErr w:type="spellStart"/>
            <w:r w:rsidR="005716F5">
              <w:rPr>
                <w:rFonts w:eastAsia="Times New Roman" w:cs="Arial"/>
                <w:szCs w:val="20"/>
              </w:rPr>
              <w:t>lub</w:t>
            </w:r>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xml:space="preserve">, w tym prowadzące kształcenie pomaturalne oraz kształcenie ustawiczne formalne i </w:t>
            </w:r>
            <w:proofErr w:type="spellStart"/>
            <w:r w:rsidR="001B0ADA">
              <w:rPr>
                <w:rFonts w:eastAsia="Times New Roman" w:cs="Times New Roman"/>
                <w:lang w:eastAsia="pl-PL"/>
              </w:rPr>
              <w:t>pozaformalne</w:t>
            </w:r>
            <w:proofErr w:type="spellEnd"/>
            <w:r w:rsidR="001B0ADA">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55D54" w:rsidRDefault="00D55D54" w:rsidP="00E05DCD">
            <w:pPr>
              <w:spacing w:before="120" w:after="40" w:line="240" w:lineRule="auto"/>
              <w:rPr>
                <w:rFonts w:eastAsia="Times New Roman" w:cs="Times New Roman"/>
                <w:lang w:eastAsia="pl-PL"/>
              </w:rPr>
            </w:pPr>
            <w:r>
              <w:rPr>
                <w:rFonts w:eastAsia="Times New Roman" w:cs="Times New Roman"/>
                <w:lang w:eastAsia="pl-PL"/>
              </w:rPr>
              <w:t>2 000 000</w:t>
            </w:r>
            <w:r w:rsidR="001052F9" w:rsidRPr="00D55D54">
              <w:rPr>
                <w:rFonts w:eastAsia="Times New Roman" w:cs="Times New Roman"/>
                <w:lang w:eastAsia="pl-PL"/>
              </w:rPr>
              <w:t xml:space="preserve">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 xml:space="preserve">W związku z trwającą reformą edukacji, a co za tym idzie zmianami </w:t>
            </w:r>
            <w:proofErr w:type="spellStart"/>
            <w:r w:rsidRPr="00111142">
              <w:rPr>
                <w:rFonts w:eastAsia="Times New Roman"/>
                <w:lang w:eastAsia="pl-PL"/>
              </w:rPr>
              <w:t>dotyczącącymi</w:t>
            </w:r>
            <w:proofErr w:type="spellEnd"/>
            <w:r w:rsidRPr="00111142">
              <w:rPr>
                <w:rFonts w:eastAsia="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 xml:space="preserve">Finansowanie zaliczkowe planowane, odbywa się na zasadach określonych w ustawie z dnia 27 sierpnia 2009 r. o finansach </w:t>
            </w:r>
            <w:proofErr w:type="spellStart"/>
            <w:r w:rsidRPr="00111142">
              <w:t>publicznych.</w:t>
            </w:r>
            <w:r w:rsidR="001B0ADA" w:rsidRPr="00111142">
              <w:t>Uproszczone</w:t>
            </w:r>
            <w:proofErr w:type="spellEnd"/>
            <w:r w:rsidR="001B0ADA" w:rsidRPr="00111142">
              <w:t xml:space="preserv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lastRenderedPageBreak/>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lastRenderedPageBreak/>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lastRenderedPageBreak/>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wykorzystanie narzędzi, metod lub form pracy wypracowanych w ramach projektów, w tym pozytywnie </w:t>
            </w:r>
            <w:proofErr w:type="spellStart"/>
            <w:r w:rsidRPr="00096683">
              <w:rPr>
                <w:rFonts w:eastAsia="Times New Roman" w:cs="Times New Roman"/>
                <w:lang w:eastAsia="pl-PL"/>
              </w:rPr>
              <w:t>zwalidowanych</w:t>
            </w:r>
            <w:proofErr w:type="spellEnd"/>
            <w:r w:rsidRPr="00096683">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proofErr w:type="spellStart"/>
            <w:r w:rsidRPr="00111142">
              <w:rPr>
                <w:rFonts w:eastAsia="Times New Roman"/>
                <w:lang w:eastAsia="pl-PL"/>
              </w:rPr>
              <w:t>CKZiU</w:t>
            </w:r>
            <w:proofErr w:type="spellEnd"/>
            <w:r w:rsidRPr="00111142">
              <w:rPr>
                <w:rFonts w:eastAsia="Times New Roman"/>
                <w:lang w:eastAsia="pl-PL"/>
              </w:rPr>
              <w:t xml:space="preserve"> </w:t>
            </w:r>
            <w:r w:rsidRPr="00111142">
              <w:rPr>
                <w:rFonts w:eastAsia="Times New Roman" w:cs="Arial"/>
                <w:szCs w:val="20"/>
              </w:rPr>
              <w:t xml:space="preserve">innych zespołów realizujących zadania zbieżne z zadaniami </w:t>
            </w:r>
            <w:proofErr w:type="spellStart"/>
            <w:r w:rsidRPr="00111142">
              <w:rPr>
                <w:rFonts w:eastAsia="Times New Roman" w:cs="Arial"/>
                <w:szCs w:val="20"/>
              </w:rPr>
              <w:t>CKZiU</w:t>
            </w:r>
            <w:proofErr w:type="spellEnd"/>
            <w:r w:rsidRPr="00111142">
              <w:rPr>
                <w:rFonts w:eastAsia="Times New Roman" w:cs="Arial"/>
                <w:szCs w:val="20"/>
              </w:rPr>
              <w:t xml:space="preserve"> </w:t>
            </w:r>
            <w:r w:rsidRPr="00111142">
              <w:rPr>
                <w:rFonts w:eastAsia="Times New Roman"/>
                <w:lang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zbieżne z zadaniami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w:t>
            </w:r>
            <w:proofErr w:type="spellStart"/>
            <w:r w:rsidRPr="00111142">
              <w:rPr>
                <w:rFonts w:eastAsia="Times New Roman"/>
                <w:lang w:eastAsia="pl-PL"/>
              </w:rPr>
              <w:t>CKZiU</w:t>
            </w:r>
            <w:proofErr w:type="spellEnd"/>
            <w:r w:rsidRPr="00111142">
              <w:rPr>
                <w:rFonts w:eastAsia="Times New Roman"/>
                <w:lang w:eastAsia="pl-PL"/>
              </w:rPr>
              <w:t xml:space="preserve"> </w:t>
            </w:r>
            <w:r w:rsidRPr="00111142">
              <w:rPr>
                <w:rFonts w:eastAsia="Times New Roman" w:cs="Arial"/>
                <w:szCs w:val="20"/>
              </w:rPr>
              <w:t xml:space="preserve">lub innych zespołów realizujących zadania zbieżne z zadaniami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w:t>
            </w:r>
            <w:proofErr w:type="spellStart"/>
            <w:r w:rsidRPr="00E06091">
              <w:rPr>
                <w:rFonts w:eastAsia="Times New Roman"/>
              </w:rPr>
              <w:t>CKZiU</w:t>
            </w:r>
            <w:proofErr w:type="spellEnd"/>
            <w:r w:rsidRPr="00E06091">
              <w:rPr>
                <w:rFonts w:eastAsia="Times New Roman"/>
              </w:rPr>
              <w:t xml:space="preserve"> dla określonych branż lub inne zespoły realizujące zadania zbieżne z zadaniami </w:t>
            </w:r>
            <w:proofErr w:type="spellStart"/>
            <w:r w:rsidRPr="00E06091">
              <w:rPr>
                <w:rFonts w:eastAsia="Times New Roman"/>
              </w:rPr>
              <w:t>CKZiU</w:t>
            </w:r>
            <w:proofErr w:type="spellEnd"/>
            <w:r w:rsidRPr="00E06091">
              <w:rPr>
                <w:rFonts w:eastAsia="Times New Roman"/>
              </w:rPr>
              <w:t xml:space="preserve">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proofErr w:type="spellStart"/>
            <w:r w:rsidRPr="00E06091">
              <w:rPr>
                <w:rFonts w:eastAsia="Times New Roman"/>
              </w:rPr>
              <w:t>SPInKA</w:t>
            </w:r>
            <w:proofErr w:type="spellEnd"/>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w:t>
            </w:r>
            <w:r w:rsidR="00B475F5">
              <w:t> 689 000</w:t>
            </w:r>
            <w:r>
              <w:t xml:space="preserve">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 xml:space="preserve">Beneficjenci, na podstawie umowy o dofinansowanie projektu, będą zobowiązani do zapewnią funkcjonowanie utworzonych w ramach projektu </w:t>
            </w:r>
            <w:proofErr w:type="spellStart"/>
            <w:r w:rsidRPr="00111142">
              <w:rPr>
                <w:rFonts w:eastAsia="Times New Roman"/>
                <w:color w:val="000000"/>
                <w:lang w:eastAsia="pl-PL"/>
              </w:rPr>
              <w:t>CKZiU</w:t>
            </w:r>
            <w:proofErr w:type="spellEnd"/>
            <w:r w:rsidRPr="00111142">
              <w:rPr>
                <w:rFonts w:eastAsia="Times New Roman"/>
                <w:color w:val="000000"/>
                <w:lang w:eastAsia="pl-PL"/>
              </w:rPr>
              <w:t xml:space="preserve"> lub innych zespołów realizujących zadania zbieżne z zadaniami </w:t>
            </w:r>
            <w:proofErr w:type="spellStart"/>
            <w:r w:rsidRPr="00111142">
              <w:rPr>
                <w:rFonts w:eastAsia="Times New Roman"/>
                <w:color w:val="000000"/>
                <w:lang w:eastAsia="pl-PL"/>
              </w:rPr>
              <w:t>CKZiU</w:t>
            </w:r>
            <w:proofErr w:type="spellEnd"/>
            <w:r w:rsidRPr="00111142">
              <w:rPr>
                <w:rFonts w:eastAsia="Times New Roman"/>
                <w:color w:val="000000"/>
                <w:lang w:eastAsia="pl-PL"/>
              </w:rPr>
              <w:t>,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w:t>
            </w:r>
            <w:proofErr w:type="spellStart"/>
            <w:r w:rsidRPr="00B65C76">
              <w:rPr>
                <w:rFonts w:eastAsia="Times New Roman" w:cs="Times New Roman"/>
                <w:color w:val="000000"/>
                <w:lang w:eastAsia="pl-PL"/>
              </w:rPr>
              <w:t>financing</w:t>
            </w:r>
            <w:proofErr w:type="spellEnd"/>
            <w:r w:rsidRPr="00B65C76">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 xml:space="preserve">117 Wyrównywanie dostępu do uczenia się przez całe życie o charakterze formalnym, nieformalnym i </w:t>
            </w:r>
            <w:proofErr w:type="spellStart"/>
            <w:r w:rsidRPr="003A3E5C">
              <w:rPr>
                <w:rFonts w:eastAsia="Times New Roman" w:cs="Times New Roman"/>
                <w:color w:val="000000"/>
                <w:lang w:eastAsia="pl-PL"/>
              </w:rPr>
              <w:t>pozaformalnym</w:t>
            </w:r>
            <w:proofErr w:type="spellEnd"/>
            <w:r w:rsidRPr="003A3E5C">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lastRenderedPageBreak/>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 xml:space="preserve">8 </w:t>
            </w:r>
            <w:r w:rsidR="00B475F5">
              <w:rPr>
                <w:rFonts w:eastAsia="Times New Roman" w:cs="Times New Roman"/>
                <w:lang w:eastAsia="pl-PL"/>
              </w:rPr>
              <w:t>495</w:t>
            </w:r>
            <w:r w:rsidRPr="00E46543">
              <w:rPr>
                <w:rFonts w:eastAsia="Times New Roman" w:cs="Times New Roman"/>
                <w:lang w:eastAsia="pl-PL"/>
              </w:rPr>
              <w:t xml:space="preserve">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w:t>
            </w:r>
            <w:proofErr w:type="spellStart"/>
            <w:r w:rsidRPr="00274795">
              <w:rPr>
                <w:rFonts w:eastAsia="Times New Roman" w:cs="Times New Roman"/>
                <w:color w:val="000000"/>
                <w:lang w:eastAsia="pl-PL"/>
              </w:rPr>
              <w:t>financingu</w:t>
            </w:r>
            <w:proofErr w:type="spellEnd"/>
            <w:r w:rsidRPr="00274795">
              <w:rPr>
                <w:rFonts w:eastAsia="Times New Roman" w:cs="Times New Roman"/>
                <w:color w:val="000000"/>
                <w:lang w:eastAsia="pl-PL"/>
              </w:rPr>
              <w:t xml:space="preserve">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 xml:space="preserve">Finansowanie zaliczkowe planowane, odbywa się na zasadach określonych w ustawie z dnia 27 sierpnia 2009 r. o finansach </w:t>
            </w:r>
            <w:proofErr w:type="spellStart"/>
            <w:r w:rsidRPr="00111142">
              <w:t>publicznych.</w:t>
            </w:r>
            <w:r w:rsidR="00014393" w:rsidRPr="00014393">
              <w:rPr>
                <w:rFonts w:eastAsia="Times New Roman" w:cs="Times New Roman"/>
                <w:iCs/>
                <w:lang w:eastAsia="pl-PL"/>
              </w:rPr>
              <w:t>Uproszczone</w:t>
            </w:r>
            <w:proofErr w:type="spellEnd"/>
            <w:r w:rsidR="00014393" w:rsidRPr="00014393">
              <w:rPr>
                <w:rFonts w:eastAsia="Times New Roman" w:cs="Times New Roman"/>
                <w:iCs/>
                <w:lang w:eastAsia="pl-PL"/>
              </w:rPr>
              <w:t xml:space="preserv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Pomoc publiczna i pomoc de </w:t>
            </w:r>
            <w:proofErr w:type="spellStart"/>
            <w:r w:rsidRPr="00274795">
              <w:rPr>
                <w:rFonts w:eastAsia="Times New Roman" w:cs="Times New Roman"/>
                <w:color w:val="000000"/>
                <w:lang w:eastAsia="pl-PL"/>
              </w:rPr>
              <w:t>minimis</w:t>
            </w:r>
            <w:proofErr w:type="spellEnd"/>
            <w:r w:rsidRPr="00274795">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C23A69">
              <w:rPr>
                <w:rFonts w:eastAsia="Times New Roman"/>
                <w:lang w:eastAsia="pl-PL"/>
              </w:rPr>
              <w:t>minimis</w:t>
            </w:r>
            <w:proofErr w:type="spellEnd"/>
            <w:r w:rsidRPr="00C23A69">
              <w:rPr>
                <w:rFonts w:eastAsia="Times New Roman"/>
                <w:lang w:eastAsia="pl-PL"/>
              </w:rPr>
              <w:t xml:space="preserve">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2"/>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930869" w:rsidP="0086043B">
      <w:pPr>
        <w:jc w:val="center"/>
      </w:pPr>
      <w:r>
        <w:rPr>
          <w:noProof/>
          <w:lang w:eastAsia="pl-PL"/>
        </w:rPr>
        <w:drawing>
          <wp:inline distT="0" distB="0" distL="0" distR="0" wp14:anchorId="6DDB0CC0" wp14:editId="07850868">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 xml:space="preserve">nieodzownych dla realizacji nowego programu, jednakże z uwagi na nowy charakter koniecznych interwencji zostaną dokonane korekty </w:t>
            </w:r>
            <w:proofErr w:type="spellStart"/>
            <w:r w:rsidRPr="004D20E2">
              <w:rPr>
                <w:rFonts w:eastAsia="Times New Roman" w:cs="Times New Roman"/>
                <w:color w:val="000000"/>
                <w:lang w:eastAsia="pl-PL"/>
              </w:rPr>
              <w:t>priorytetyzacji</w:t>
            </w:r>
            <w:proofErr w:type="spellEnd"/>
            <w:r>
              <w:rPr>
                <w:rFonts w:eastAsia="Times New Roman" w:cs="Times New Roman"/>
                <w:color w:val="000000"/>
                <w:lang w:eastAsia="pl-PL"/>
              </w:rPr>
              <w:t xml:space="preserve"> </w:t>
            </w:r>
            <w:r w:rsidRPr="004D20E2">
              <w:rPr>
                <w:rFonts w:eastAsia="Times New Roman" w:cs="Times New Roman"/>
                <w:color w:val="000000"/>
                <w:lang w:eastAsia="pl-PL"/>
              </w:rPr>
              <w:t xml:space="preserve">poszczególnych przedsięwzięć w kierunku </w:t>
            </w:r>
            <w:r w:rsidRPr="004D20E2">
              <w:rPr>
                <w:rFonts w:eastAsia="Times New Roman" w:cs="Times New Roman"/>
                <w:color w:val="000000"/>
                <w:lang w:eastAsia="pl-PL"/>
              </w:rPr>
              <w:lastRenderedPageBreak/>
              <w:t>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lastRenderedPageBreak/>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lastRenderedPageBreak/>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 xml:space="preserve">Liczba </w:t>
            </w:r>
            <w:proofErr w:type="spellStart"/>
            <w:r w:rsidRPr="004A217E">
              <w:rPr>
                <w:rFonts w:eastAsia="Times New Roman" w:cs="Times New Roman"/>
                <w:color w:val="000000"/>
                <w:lang w:eastAsia="pl-PL"/>
              </w:rPr>
              <w:t>etatomiesięcy</w:t>
            </w:r>
            <w:proofErr w:type="spellEnd"/>
            <w:r w:rsidRPr="004A217E">
              <w:rPr>
                <w:rFonts w:eastAsia="Times New Roman" w:cs="Times New Roman"/>
                <w:color w:val="000000"/>
                <w:lang w:eastAsia="pl-PL"/>
              </w:rPr>
              <w:t xml:space="preserve">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lastRenderedPageBreak/>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w:t>
                  </w:r>
                  <w:proofErr w:type="spellStart"/>
                  <w:r w:rsidRPr="004A217E">
                    <w:rPr>
                      <w:rFonts w:eastAsia="Times New Roman" w:cs="Times New Roman"/>
                      <w:color w:val="000000"/>
                      <w:lang w:eastAsia="pl-PL"/>
                    </w:rPr>
                    <w:t>ante</w:t>
                  </w:r>
                  <w:proofErr w:type="spellEnd"/>
                  <w:r w:rsidRPr="004A217E">
                    <w:rPr>
                      <w:rFonts w:eastAsia="Times New Roman" w:cs="Times New Roman"/>
                      <w:color w:val="000000"/>
                      <w:lang w:eastAsia="pl-PL"/>
                    </w:rPr>
                    <w:t xml:space="preserve">, bieżących, zewnętrznych, ex-post, </w:t>
                  </w:r>
                  <w:proofErr w:type="spellStart"/>
                  <w:r w:rsidRPr="004A217E">
                    <w:rPr>
                      <w:rFonts w:eastAsia="Times New Roman" w:cs="Times New Roman"/>
                      <w:color w:val="000000"/>
                      <w:lang w:eastAsia="pl-PL"/>
                    </w:rPr>
                    <w:t>konkluzywnych</w:t>
                  </w:r>
                  <w:proofErr w:type="spellEnd"/>
                  <w:r w:rsidRPr="004A217E">
                    <w:rPr>
                      <w:rFonts w:eastAsia="Times New Roman" w:cs="Times New Roman"/>
                      <w:color w:val="000000"/>
                      <w:lang w:eastAsia="pl-PL"/>
                    </w:rPr>
                    <w:t>,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00F" w:rsidRDefault="00E9600F" w:rsidP="00E432E1">
      <w:pPr>
        <w:spacing w:line="240" w:lineRule="auto"/>
      </w:pPr>
      <w:r>
        <w:separator/>
      </w:r>
    </w:p>
  </w:endnote>
  <w:endnote w:type="continuationSeparator" w:id="0">
    <w:p w:rsidR="00E9600F" w:rsidRDefault="00E9600F" w:rsidP="00E432E1">
      <w:pPr>
        <w:spacing w:line="240" w:lineRule="auto"/>
      </w:pPr>
      <w:r>
        <w:continuationSeparator/>
      </w:r>
    </w:p>
  </w:endnote>
  <w:endnote w:type="continuationNotice" w:id="1">
    <w:p w:rsidR="00E9600F" w:rsidRDefault="00E960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ambria"/>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pPr>
      <w:pStyle w:val="Stopka"/>
      <w:jc w:val="right"/>
    </w:pPr>
    <w:r>
      <w:t xml:space="preserve">Strona </w:t>
    </w:r>
    <w:r w:rsidR="00185BB9">
      <w:rPr>
        <w:b/>
        <w:bCs/>
        <w:sz w:val="24"/>
        <w:szCs w:val="24"/>
      </w:rPr>
      <w:fldChar w:fldCharType="begin"/>
    </w:r>
    <w:r>
      <w:rPr>
        <w:b/>
        <w:bCs/>
      </w:rPr>
      <w:instrText>PAGE</w:instrText>
    </w:r>
    <w:r w:rsidR="00185BB9">
      <w:rPr>
        <w:b/>
        <w:bCs/>
        <w:sz w:val="24"/>
        <w:szCs w:val="24"/>
      </w:rPr>
      <w:fldChar w:fldCharType="separate"/>
    </w:r>
    <w:r>
      <w:rPr>
        <w:b/>
        <w:bCs/>
        <w:noProof/>
      </w:rPr>
      <w:t>2</w:t>
    </w:r>
    <w:r w:rsidR="00185BB9">
      <w:rPr>
        <w:b/>
        <w:bCs/>
        <w:sz w:val="24"/>
        <w:szCs w:val="24"/>
      </w:rPr>
      <w:fldChar w:fldCharType="end"/>
    </w:r>
    <w:r>
      <w:t xml:space="preserve"> z </w:t>
    </w:r>
    <w:r w:rsidR="00185BB9">
      <w:rPr>
        <w:b/>
        <w:bCs/>
        <w:sz w:val="24"/>
        <w:szCs w:val="24"/>
      </w:rPr>
      <w:fldChar w:fldCharType="begin"/>
    </w:r>
    <w:r>
      <w:rPr>
        <w:b/>
        <w:bCs/>
      </w:rPr>
      <w:instrText>NUMPAGES</w:instrText>
    </w:r>
    <w:r w:rsidR="00185BB9">
      <w:rPr>
        <w:b/>
        <w:bCs/>
        <w:sz w:val="24"/>
        <w:szCs w:val="24"/>
      </w:rPr>
      <w:fldChar w:fldCharType="separate"/>
    </w:r>
    <w:r>
      <w:rPr>
        <w:b/>
        <w:bCs/>
        <w:noProof/>
      </w:rPr>
      <w:t>4</w:t>
    </w:r>
    <w:r w:rsidR="00185BB9">
      <w:rPr>
        <w:b/>
        <w:bCs/>
        <w:sz w:val="24"/>
        <w:szCs w:val="24"/>
      </w:rPr>
      <w:fldChar w:fldCharType="end"/>
    </w:r>
  </w:p>
  <w:p w:rsidR="006C5F3D" w:rsidRDefault="006C5F3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pPr>
      <w:pStyle w:val="Stopka"/>
      <w:jc w:val="right"/>
    </w:pPr>
    <w:r>
      <w:t xml:space="preserve">Strona </w:t>
    </w:r>
    <w:r w:rsidR="00185BB9">
      <w:rPr>
        <w:b/>
        <w:bCs/>
        <w:sz w:val="24"/>
        <w:szCs w:val="24"/>
      </w:rPr>
      <w:fldChar w:fldCharType="begin"/>
    </w:r>
    <w:r>
      <w:rPr>
        <w:b/>
        <w:bCs/>
      </w:rPr>
      <w:instrText>PAGE</w:instrText>
    </w:r>
    <w:r w:rsidR="00185BB9">
      <w:rPr>
        <w:b/>
        <w:bCs/>
        <w:sz w:val="24"/>
        <w:szCs w:val="24"/>
      </w:rPr>
      <w:fldChar w:fldCharType="separate"/>
    </w:r>
    <w:r w:rsidR="00301524">
      <w:rPr>
        <w:b/>
        <w:bCs/>
        <w:noProof/>
      </w:rPr>
      <w:t>3</w:t>
    </w:r>
    <w:r w:rsidR="00185BB9">
      <w:rPr>
        <w:b/>
        <w:bCs/>
        <w:sz w:val="24"/>
        <w:szCs w:val="24"/>
      </w:rPr>
      <w:fldChar w:fldCharType="end"/>
    </w:r>
    <w:r>
      <w:t xml:space="preserve"> z </w:t>
    </w:r>
    <w:r w:rsidR="00185BB9">
      <w:rPr>
        <w:b/>
        <w:bCs/>
        <w:sz w:val="24"/>
        <w:szCs w:val="24"/>
      </w:rPr>
      <w:fldChar w:fldCharType="begin"/>
    </w:r>
    <w:r>
      <w:rPr>
        <w:b/>
        <w:bCs/>
      </w:rPr>
      <w:instrText>NUMPAGES</w:instrText>
    </w:r>
    <w:r w:rsidR="00185BB9">
      <w:rPr>
        <w:b/>
        <w:bCs/>
        <w:sz w:val="24"/>
        <w:szCs w:val="24"/>
      </w:rPr>
      <w:fldChar w:fldCharType="separate"/>
    </w:r>
    <w:r w:rsidR="00301524">
      <w:rPr>
        <w:b/>
        <w:bCs/>
        <w:noProof/>
      </w:rPr>
      <w:t>198</w:t>
    </w:r>
    <w:r w:rsidR="00185BB9">
      <w:rPr>
        <w:b/>
        <w:bCs/>
        <w:sz w:val="24"/>
        <w:szCs w:val="24"/>
      </w:rPr>
      <w:fldChar w:fldCharType="end"/>
    </w:r>
  </w:p>
  <w:p w:rsidR="006C5F3D" w:rsidRDefault="006C5F3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pPr>
      <w:pStyle w:val="Stopka"/>
      <w:jc w:val="right"/>
    </w:pPr>
    <w:r>
      <w:t xml:space="preserve">Strona </w:t>
    </w:r>
    <w:r w:rsidR="00185BB9">
      <w:rPr>
        <w:b/>
        <w:bCs/>
        <w:sz w:val="24"/>
        <w:szCs w:val="24"/>
      </w:rPr>
      <w:fldChar w:fldCharType="begin"/>
    </w:r>
    <w:r>
      <w:rPr>
        <w:b/>
        <w:bCs/>
      </w:rPr>
      <w:instrText>PAGE</w:instrText>
    </w:r>
    <w:r w:rsidR="00185BB9">
      <w:rPr>
        <w:b/>
        <w:bCs/>
        <w:sz w:val="24"/>
        <w:szCs w:val="24"/>
      </w:rPr>
      <w:fldChar w:fldCharType="separate"/>
    </w:r>
    <w:r w:rsidR="00301524">
      <w:rPr>
        <w:b/>
        <w:bCs/>
        <w:noProof/>
      </w:rPr>
      <w:t>43</w:t>
    </w:r>
    <w:r w:rsidR="00185BB9">
      <w:rPr>
        <w:b/>
        <w:bCs/>
        <w:sz w:val="24"/>
        <w:szCs w:val="24"/>
      </w:rPr>
      <w:fldChar w:fldCharType="end"/>
    </w:r>
    <w:r>
      <w:t xml:space="preserve"> z </w:t>
    </w:r>
    <w:r w:rsidR="00185BB9">
      <w:rPr>
        <w:b/>
        <w:bCs/>
        <w:sz w:val="24"/>
        <w:szCs w:val="24"/>
      </w:rPr>
      <w:fldChar w:fldCharType="begin"/>
    </w:r>
    <w:r>
      <w:rPr>
        <w:b/>
        <w:bCs/>
      </w:rPr>
      <w:instrText>NUMPAGES</w:instrText>
    </w:r>
    <w:r w:rsidR="00185BB9">
      <w:rPr>
        <w:b/>
        <w:bCs/>
        <w:sz w:val="24"/>
        <w:szCs w:val="24"/>
      </w:rPr>
      <w:fldChar w:fldCharType="separate"/>
    </w:r>
    <w:r w:rsidR="00301524">
      <w:rPr>
        <w:b/>
        <w:bCs/>
        <w:noProof/>
      </w:rPr>
      <w:t>198</w:t>
    </w:r>
    <w:r w:rsidR="00185BB9">
      <w:rPr>
        <w:b/>
        <w:bCs/>
        <w:sz w:val="24"/>
        <w:szCs w:val="24"/>
      </w:rPr>
      <w:fldChar w:fldCharType="end"/>
    </w:r>
  </w:p>
  <w:p w:rsidR="006C5F3D" w:rsidRPr="00697E67" w:rsidRDefault="006C5F3D">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9C05D7" w:rsidRDefault="006C5F3D">
    <w:pPr>
      <w:pStyle w:val="Stopka"/>
      <w:jc w:val="right"/>
      <w:rPr>
        <w:rFonts w:ascii="Myriad Pro" w:hAnsi="Myriad Pro"/>
        <w:sz w:val="18"/>
        <w:szCs w:val="18"/>
      </w:rPr>
    </w:pPr>
    <w:r w:rsidRPr="009C05D7">
      <w:rPr>
        <w:rFonts w:ascii="Myriad Pro" w:hAnsi="Myriad Pro"/>
        <w:sz w:val="18"/>
        <w:szCs w:val="18"/>
      </w:rPr>
      <w:t xml:space="preserve">Strona </w:t>
    </w:r>
    <w:r w:rsidR="00185BB9" w:rsidRPr="009C05D7">
      <w:rPr>
        <w:rFonts w:ascii="Myriad Pro" w:hAnsi="Myriad Pro"/>
        <w:b/>
        <w:bCs/>
        <w:sz w:val="18"/>
        <w:szCs w:val="18"/>
      </w:rPr>
      <w:fldChar w:fldCharType="begin"/>
    </w:r>
    <w:r w:rsidRPr="009C05D7">
      <w:rPr>
        <w:rFonts w:ascii="Myriad Pro" w:hAnsi="Myriad Pro"/>
        <w:b/>
        <w:bCs/>
        <w:sz w:val="18"/>
        <w:szCs w:val="18"/>
      </w:rPr>
      <w:instrText>PAGE</w:instrText>
    </w:r>
    <w:r w:rsidR="00185BB9" w:rsidRPr="009C05D7">
      <w:rPr>
        <w:rFonts w:ascii="Myriad Pro" w:hAnsi="Myriad Pro"/>
        <w:b/>
        <w:bCs/>
        <w:sz w:val="18"/>
        <w:szCs w:val="18"/>
      </w:rPr>
      <w:fldChar w:fldCharType="separate"/>
    </w:r>
    <w:r w:rsidR="00301524">
      <w:rPr>
        <w:rFonts w:ascii="Myriad Pro" w:hAnsi="Myriad Pro"/>
        <w:b/>
        <w:bCs/>
        <w:noProof/>
        <w:sz w:val="18"/>
        <w:szCs w:val="18"/>
      </w:rPr>
      <w:t>164</w:t>
    </w:r>
    <w:r w:rsidR="00185BB9" w:rsidRPr="009C05D7">
      <w:rPr>
        <w:rFonts w:ascii="Myriad Pro" w:hAnsi="Myriad Pro"/>
        <w:b/>
        <w:bCs/>
        <w:sz w:val="18"/>
        <w:szCs w:val="18"/>
      </w:rPr>
      <w:fldChar w:fldCharType="end"/>
    </w:r>
    <w:r w:rsidRPr="009C05D7">
      <w:rPr>
        <w:rFonts w:ascii="Myriad Pro" w:hAnsi="Myriad Pro"/>
        <w:sz w:val="18"/>
        <w:szCs w:val="18"/>
      </w:rPr>
      <w:t xml:space="preserve"> z </w:t>
    </w:r>
    <w:r w:rsidR="00185BB9" w:rsidRPr="009C05D7">
      <w:rPr>
        <w:rFonts w:ascii="Myriad Pro" w:hAnsi="Myriad Pro"/>
        <w:b/>
        <w:bCs/>
        <w:sz w:val="18"/>
        <w:szCs w:val="18"/>
      </w:rPr>
      <w:fldChar w:fldCharType="begin"/>
    </w:r>
    <w:r w:rsidRPr="009C05D7">
      <w:rPr>
        <w:rFonts w:ascii="Myriad Pro" w:hAnsi="Myriad Pro"/>
        <w:b/>
        <w:bCs/>
        <w:sz w:val="18"/>
        <w:szCs w:val="18"/>
      </w:rPr>
      <w:instrText>NUMPAGES</w:instrText>
    </w:r>
    <w:r w:rsidR="00185BB9" w:rsidRPr="009C05D7">
      <w:rPr>
        <w:rFonts w:ascii="Myriad Pro" w:hAnsi="Myriad Pro"/>
        <w:b/>
        <w:bCs/>
        <w:sz w:val="18"/>
        <w:szCs w:val="18"/>
      </w:rPr>
      <w:fldChar w:fldCharType="separate"/>
    </w:r>
    <w:r w:rsidR="00301524">
      <w:rPr>
        <w:rFonts w:ascii="Myriad Pro" w:hAnsi="Myriad Pro"/>
        <w:b/>
        <w:bCs/>
        <w:noProof/>
        <w:sz w:val="18"/>
        <w:szCs w:val="18"/>
      </w:rPr>
      <w:t>198</w:t>
    </w:r>
    <w:r w:rsidR="00185BB9" w:rsidRPr="009C05D7">
      <w:rPr>
        <w:rFonts w:ascii="Myriad Pro" w:hAnsi="Myriad Pro"/>
        <w:b/>
        <w:bCs/>
        <w:sz w:val="18"/>
        <w:szCs w:val="18"/>
      </w:rPr>
      <w:fldChar w:fldCharType="end"/>
    </w:r>
  </w:p>
  <w:p w:rsidR="006C5F3D" w:rsidRPr="009C05D7" w:rsidRDefault="006C5F3D">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00F" w:rsidRDefault="00E9600F" w:rsidP="00E432E1">
      <w:pPr>
        <w:spacing w:line="240" w:lineRule="auto"/>
      </w:pPr>
      <w:r>
        <w:separator/>
      </w:r>
    </w:p>
  </w:footnote>
  <w:footnote w:type="continuationSeparator" w:id="0">
    <w:p w:rsidR="00E9600F" w:rsidRDefault="00E9600F" w:rsidP="00E432E1">
      <w:pPr>
        <w:spacing w:line="240" w:lineRule="auto"/>
      </w:pPr>
      <w:r>
        <w:continuationSeparator/>
      </w:r>
    </w:p>
  </w:footnote>
  <w:footnote w:type="continuationNotice" w:id="1">
    <w:p w:rsidR="00E9600F" w:rsidRDefault="00E9600F">
      <w:pPr>
        <w:spacing w:line="240" w:lineRule="auto"/>
      </w:pPr>
    </w:p>
  </w:footnote>
  <w:footnote w:id="2">
    <w:p w:rsidR="006C5F3D" w:rsidDel="00C15B75" w:rsidRDefault="006C5F3D">
      <w:pPr>
        <w:pStyle w:val="Tekstprzypisudolnego"/>
        <w:rPr>
          <w:del w:id="7"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6C5F3D" w:rsidRDefault="006C5F3D">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6C5F3D" w:rsidRDefault="006C5F3D">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6C5F3D" w:rsidRDefault="006C5F3D">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6C5F3D" w:rsidRDefault="006C5F3D"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6C5F3D" w:rsidRDefault="006C5F3D"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6C5F3D" w:rsidRPr="005A0113" w:rsidRDefault="006C5F3D">
      <w:pPr>
        <w:pStyle w:val="Tekstprzypisudolnego"/>
      </w:pPr>
      <w:r w:rsidRPr="009C21B1">
        <w:rPr>
          <w:rStyle w:val="Odwoanieprzypisudolnego"/>
        </w:rPr>
        <w:footnoteRef/>
      </w:r>
      <w:r w:rsidRPr="009C21B1">
        <w:t xml:space="preserve"> Z </w:t>
      </w:r>
      <w:proofErr w:type="spellStart"/>
      <w:r w:rsidRPr="009C21B1">
        <w:t>ewentualnymmi</w:t>
      </w:r>
      <w:proofErr w:type="spellEnd"/>
      <w:r w:rsidRPr="009C21B1">
        <w:t xml:space="preserve"> późniejszymi zmianami.</w:t>
      </w:r>
    </w:p>
  </w:footnote>
  <w:footnote w:id="9">
    <w:p w:rsidR="006C5F3D" w:rsidRDefault="006C5F3D">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6C5F3D" w:rsidRDefault="006C5F3D">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6C5F3D" w:rsidRDefault="006C5F3D">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6C5F3D" w:rsidRPr="007054D9" w:rsidRDefault="006C5F3D">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6C5F3D" w:rsidRPr="007054D9" w:rsidRDefault="006C5F3D"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6C5F3D" w:rsidRPr="007054D9" w:rsidRDefault="006C5F3D">
      <w:pPr>
        <w:pStyle w:val="Tekstprzypisudolnego"/>
      </w:pPr>
    </w:p>
  </w:footnote>
  <w:footnote w:id="14">
    <w:p w:rsidR="006C5F3D" w:rsidRDefault="006C5F3D"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6C5F3D" w:rsidRDefault="006C5F3D">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6C5F3D" w:rsidRDefault="006C5F3D">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6C5F3D" w:rsidRDefault="006C5F3D">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6C5F3D" w:rsidRDefault="006C5F3D">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6C5F3D" w:rsidRDefault="006C5F3D">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6C5F3D" w:rsidRPr="00F3528F" w:rsidRDefault="006C5F3D"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6C5F3D" w:rsidRDefault="006C5F3D"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6C5F3D" w:rsidRPr="00BB5B2D" w:rsidRDefault="006C5F3D">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6C5F3D" w:rsidRPr="00BB5B2D" w:rsidRDefault="006C5F3D" w:rsidP="000D5CDC">
      <w:pPr>
        <w:pStyle w:val="Tekstprzypisudolnego"/>
        <w:jc w:val="both"/>
        <w:rPr>
          <w:szCs w:val="16"/>
        </w:rPr>
      </w:pPr>
      <w:r w:rsidRPr="00BB5B2D">
        <w:rPr>
          <w:rStyle w:val="Odwoanieprzypisudolnego"/>
          <w:szCs w:val="16"/>
        </w:rPr>
        <w:footnoteRef/>
      </w:r>
      <w:r w:rsidRPr="00BB5B2D">
        <w:rPr>
          <w:szCs w:val="16"/>
        </w:rPr>
        <w:t xml:space="preserve">Dotyczy całościowych zaburzeń rozwoju. Choroby zaliczane do grupy całościowych zaburzeń rozwoju to: autyzm dziecięcy, zespół Aspergera, zespół Hallera, zespół </w:t>
      </w:r>
      <w:proofErr w:type="spellStart"/>
      <w:r w:rsidRPr="00BB5B2D">
        <w:rPr>
          <w:szCs w:val="16"/>
        </w:rPr>
        <w:t>Retta</w:t>
      </w:r>
      <w:proofErr w:type="spellEnd"/>
      <w:r w:rsidRPr="00BB5B2D">
        <w:rPr>
          <w:szCs w:val="16"/>
        </w:rPr>
        <w:t>.</w:t>
      </w:r>
    </w:p>
  </w:footnote>
  <w:footnote w:id="24">
    <w:p w:rsidR="006C5F3D" w:rsidRPr="000C2EB5" w:rsidRDefault="006C5F3D">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6C5F3D" w:rsidRPr="000C2EB5" w:rsidRDefault="006C5F3D">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6C5F3D" w:rsidRDefault="006C5F3D">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6C5F3D" w:rsidRDefault="006C5F3D">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6C5F3D" w:rsidRDefault="006C5F3D">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6C5F3D" w:rsidRPr="00CC3BF6" w:rsidRDefault="006C5F3D"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6C5F3D" w:rsidRDefault="006C5F3D" w:rsidP="00270CA5">
      <w:pPr>
        <w:pStyle w:val="Tekstprzypisudolnego"/>
      </w:pPr>
      <w:r>
        <w:rPr>
          <w:rStyle w:val="Odwoanieprzypisudolnego"/>
        </w:rPr>
        <w:footnoteRef/>
      </w:r>
      <w:r>
        <w:t xml:space="preserve"> Zakres wsparcia jest zgodny z zakresem wsparcia wskazanym w 2 typie projektu.</w:t>
      </w:r>
    </w:p>
  </w:footnote>
  <w:footnote w:id="31">
    <w:p w:rsidR="006C5F3D" w:rsidRDefault="006C5F3D" w:rsidP="00270CA5">
      <w:pPr>
        <w:pStyle w:val="Tekstprzypisudolnego"/>
      </w:pPr>
      <w:r>
        <w:rPr>
          <w:rStyle w:val="Odwoanieprzypisudolnego"/>
        </w:rPr>
        <w:footnoteRef/>
      </w:r>
      <w:r>
        <w:t xml:space="preserve"> Zakres wsparcia jest zgodny z zakresem wsparcia wskazanym w 1 typie projektu.</w:t>
      </w:r>
    </w:p>
  </w:footnote>
  <w:footnote w:id="32">
    <w:p w:rsidR="006C5F3D" w:rsidRDefault="006C5F3D" w:rsidP="00270CA5">
      <w:pPr>
        <w:pStyle w:val="Tekstprzypisudolnego"/>
      </w:pPr>
      <w:r>
        <w:rPr>
          <w:rStyle w:val="Odwoanieprzypisudolnego"/>
        </w:rPr>
        <w:footnoteRef/>
      </w:r>
      <w:r>
        <w:t xml:space="preserve"> Zakres wsparcia jest zgodny z zakresem wsparcia wskazanym w 2 typie projektu.</w:t>
      </w:r>
    </w:p>
  </w:footnote>
  <w:footnote w:id="33">
    <w:p w:rsidR="006C5F3D" w:rsidRPr="00CC3BF6" w:rsidRDefault="006C5F3D"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6C5F3D" w:rsidRDefault="006C5F3D">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6C5F3D" w:rsidRDefault="006C5F3D">
      <w:pPr>
        <w:pStyle w:val="Tekstprzypisudolnego"/>
      </w:pPr>
      <w:r>
        <w:rPr>
          <w:rStyle w:val="Odwoanieprzypisudolnego"/>
        </w:rPr>
        <w:footnoteRef/>
      </w:r>
      <w:r>
        <w:t xml:space="preserve"> Zakres wsparcia jest zgodny z zakresem wsparcia wskazanym w 7 typie projektu.</w:t>
      </w:r>
    </w:p>
  </w:footnote>
  <w:footnote w:id="36">
    <w:p w:rsidR="006C5F3D" w:rsidRDefault="006C5F3D">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6C5F3D" w:rsidRDefault="006C5F3D">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6C5F3D" w:rsidRDefault="006C5F3D">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6C5F3D" w:rsidRDefault="006C5F3D">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12665D" w:rsidRDefault="006C5F3D"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6C5F3D" w:rsidRDefault="006C5F3D"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6C5F3D" w:rsidRPr="00FC446C" w:rsidRDefault="006C5F3D"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6C5F3D" w:rsidRPr="006F07DD" w:rsidRDefault="006C5F3D"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6F07DD" w:rsidRDefault="006C5F3D"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8F3EFE" w:rsidRDefault="006C5F3D"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E129E4" w:rsidRDefault="006C5F3D"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6C5F3D" w:rsidRPr="00E129E4" w:rsidRDefault="006C5F3D"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6C5F3D" w:rsidRPr="008F3EFE" w:rsidRDefault="006C5F3D"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520A3A" w:rsidRDefault="006C5F3D"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520A3A" w:rsidRDefault="006C5F3D"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520A3A" w:rsidRDefault="006C5F3D"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520A3A" w:rsidRDefault="006C5F3D"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12665D" w:rsidRDefault="006C5F3D"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520A3A" w:rsidRDefault="006C5F3D"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6C5F3D" w:rsidRPr="002D49AA" w:rsidRDefault="006C5F3D"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6C5F3D" w:rsidRPr="00520A3A" w:rsidRDefault="006C5F3D"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DC6B7D" w:rsidRDefault="006C5F3D"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3D5EF6" w:rsidRDefault="006C5F3D"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6C5F3D" w:rsidRPr="006F07DD" w:rsidRDefault="006C5F3D" w:rsidP="003D5EF6">
    <w:pPr>
      <w:pStyle w:val="Nagwek"/>
      <w:rPr>
        <w:sz w:val="14"/>
        <w:szCs w:val="14"/>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890D33" w:rsidRDefault="006C5F3D" w:rsidP="00F376D9">
    <w:pPr>
      <w:pStyle w:val="Nagwek"/>
      <w:jc w:val="center"/>
    </w:pPr>
    <w:r w:rsidRPr="00890D33">
      <w:rPr>
        <w:rFonts w:ascii="MyriadPro-Bold" w:hAnsi="MyriadPro-Bold" w:cs="MyriadPro-Bold"/>
        <w:b/>
        <w:bCs/>
        <w:sz w:val="16"/>
        <w:szCs w:val="16"/>
      </w:rPr>
      <w:t>VI RYNEK PRACY</w:t>
    </w:r>
  </w:p>
  <w:p w:rsidR="006C5F3D" w:rsidRPr="006F07DD" w:rsidRDefault="006C5F3D"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6F07DD" w:rsidRDefault="006C5F3D"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6C5F3D" w:rsidRPr="00DC6B7D" w:rsidRDefault="006C5F3D"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7401E6" w:rsidRDefault="006C5F3D" w:rsidP="007401E6">
    <w:pPr>
      <w:pStyle w:val="Nagwek"/>
      <w:jc w:val="center"/>
      <w:rPr>
        <w:rFonts w:ascii="Myriad Pro" w:hAnsi="Myriad Pro"/>
        <w:b/>
        <w:sz w:val="16"/>
        <w:szCs w:val="16"/>
      </w:rPr>
    </w:pPr>
    <w:r w:rsidRPr="007401E6">
      <w:rPr>
        <w:rFonts w:ascii="Myriad Pro" w:hAnsi="Myriad Pro"/>
        <w:b/>
        <w:sz w:val="16"/>
        <w:szCs w:val="16"/>
      </w:rPr>
      <w:t>VIII EDUKACJA</w:t>
    </w:r>
  </w:p>
  <w:p w:rsidR="006C5F3D" w:rsidRPr="007401E6" w:rsidRDefault="006C5F3D"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C53452" w:rsidRDefault="006C5F3D" w:rsidP="0086043B">
    <w:pPr>
      <w:pStyle w:val="Nagwek"/>
      <w:jc w:val="center"/>
    </w:pPr>
    <w:r>
      <w:rPr>
        <w:rFonts w:ascii="MyriadPro-Bold" w:hAnsi="MyriadPro-Bold" w:cs="MyriadPro-Bold"/>
        <w:b/>
        <w:bCs/>
        <w:sz w:val="16"/>
        <w:szCs w:val="16"/>
      </w:rPr>
      <w:t xml:space="preserve">X POMOC TECHNICZNA </w:t>
    </w:r>
  </w:p>
  <w:p w:rsidR="006C5F3D" w:rsidRPr="00E979EB" w:rsidRDefault="006C5F3D" w:rsidP="0086043B">
    <w:pPr>
      <w:pStyle w:val="Nagwek"/>
      <w:jc w:val="cent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5D4EBA" w:rsidRDefault="006C5F3D"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Pr="00890D33" w:rsidRDefault="006C5F3D"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3D" w:rsidRDefault="006C5F3D"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6C5F3D" w:rsidRPr="001F67DC" w:rsidRDefault="006C5F3D"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3D57D89"/>
    <w:multiLevelType w:val="hybridMultilevel"/>
    <w:tmpl w:val="516641EE"/>
    <w:lvl w:ilvl="0" w:tplc="A27CF982">
      <w:start w:val="1"/>
      <w:numFmt w:val="bullet"/>
      <w:lvlText w:val=""/>
      <w:lvlJc w:val="left"/>
      <w:pPr>
        <w:ind w:left="1485" w:hanging="360"/>
      </w:pPr>
      <w:rPr>
        <w:rFonts w:ascii="Symbol" w:hAnsi="Symbol" w:hint="default"/>
        <w:color w:val="auto"/>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67">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3">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2">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3">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4">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90">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9"/>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8"/>
  </w:num>
  <w:num w:numId="28">
    <w:abstractNumId w:val="83"/>
  </w:num>
  <w:num w:numId="29">
    <w:abstractNumId w:val="21"/>
  </w:num>
  <w:num w:numId="30">
    <w:abstractNumId w:val="302"/>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5"/>
  </w:num>
  <w:num w:numId="53">
    <w:abstractNumId w:val="244"/>
  </w:num>
  <w:num w:numId="54">
    <w:abstractNumId w:val="219"/>
  </w:num>
  <w:num w:numId="55">
    <w:abstractNumId w:val="24"/>
  </w:num>
  <w:num w:numId="56">
    <w:abstractNumId w:val="268"/>
  </w:num>
  <w:num w:numId="57">
    <w:abstractNumId w:val="297"/>
  </w:num>
  <w:num w:numId="58">
    <w:abstractNumId w:val="64"/>
  </w:num>
  <w:num w:numId="59">
    <w:abstractNumId w:val="187"/>
  </w:num>
  <w:num w:numId="60">
    <w:abstractNumId w:val="67"/>
  </w:num>
  <w:num w:numId="61">
    <w:abstractNumId w:val="28"/>
  </w:num>
  <w:num w:numId="62">
    <w:abstractNumId w:val="288"/>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6"/>
  </w:num>
  <w:num w:numId="81">
    <w:abstractNumId w:val="287"/>
  </w:num>
  <w:num w:numId="82">
    <w:abstractNumId w:val="210"/>
  </w:num>
  <w:num w:numId="83">
    <w:abstractNumId w:val="252"/>
  </w:num>
  <w:num w:numId="84">
    <w:abstractNumId w:val="165"/>
  </w:num>
  <w:num w:numId="85">
    <w:abstractNumId w:val="274"/>
  </w:num>
  <w:num w:numId="86">
    <w:abstractNumId w:val="207"/>
  </w:num>
  <w:num w:numId="87">
    <w:abstractNumId w:val="241"/>
  </w:num>
  <w:num w:numId="88">
    <w:abstractNumId w:val="34"/>
  </w:num>
  <w:num w:numId="89">
    <w:abstractNumId w:val="242"/>
  </w:num>
  <w:num w:numId="90">
    <w:abstractNumId w:val="162"/>
  </w:num>
  <w:num w:numId="91">
    <w:abstractNumId w:val="281"/>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5"/>
  </w:num>
  <w:num w:numId="100">
    <w:abstractNumId w:val="220"/>
  </w:num>
  <w:num w:numId="101">
    <w:abstractNumId w:val="55"/>
  </w:num>
  <w:num w:numId="102">
    <w:abstractNumId w:val="196"/>
  </w:num>
  <w:num w:numId="103">
    <w:abstractNumId w:val="286"/>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5"/>
  </w:num>
  <w:num w:numId="121">
    <w:abstractNumId w:val="132"/>
  </w:num>
  <w:num w:numId="122">
    <w:abstractNumId w:val="284"/>
  </w:num>
  <w:num w:numId="123">
    <w:abstractNumId w:val="251"/>
  </w:num>
  <w:num w:numId="124">
    <w:abstractNumId w:val="68"/>
  </w:num>
  <w:num w:numId="125">
    <w:abstractNumId w:val="166"/>
  </w:num>
  <w:num w:numId="126">
    <w:abstractNumId w:val="301"/>
  </w:num>
  <w:num w:numId="127">
    <w:abstractNumId w:val="292"/>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9"/>
  </w:num>
  <w:num w:numId="141">
    <w:abstractNumId w:val="272"/>
  </w:num>
  <w:num w:numId="142">
    <w:abstractNumId w:val="282"/>
  </w:num>
  <w:num w:numId="143">
    <w:abstractNumId w:val="81"/>
  </w:num>
  <w:num w:numId="144">
    <w:abstractNumId w:val="40"/>
  </w:num>
  <w:num w:numId="145">
    <w:abstractNumId w:val="300"/>
  </w:num>
  <w:num w:numId="146">
    <w:abstractNumId w:val="261"/>
  </w:num>
  <w:num w:numId="147">
    <w:abstractNumId w:val="294"/>
  </w:num>
  <w:num w:numId="148">
    <w:abstractNumId w:val="45"/>
  </w:num>
  <w:num w:numId="149">
    <w:abstractNumId w:val="271"/>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1"/>
  </w:num>
  <w:num w:numId="163">
    <w:abstractNumId w:val="5"/>
  </w:num>
  <w:num w:numId="164">
    <w:abstractNumId w:val="174"/>
  </w:num>
  <w:num w:numId="165">
    <w:abstractNumId w:val="48"/>
  </w:num>
  <w:num w:numId="166">
    <w:abstractNumId w:val="60"/>
  </w:num>
  <w:num w:numId="167">
    <w:abstractNumId w:val="269"/>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80"/>
  </w:num>
  <w:num w:numId="195">
    <w:abstractNumId w:val="126"/>
  </w:num>
  <w:num w:numId="196">
    <w:abstractNumId w:val="206"/>
  </w:num>
  <w:num w:numId="197">
    <w:abstractNumId w:val="277"/>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8"/>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3"/>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9"/>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70"/>
  </w:num>
  <w:num w:numId="269">
    <w:abstractNumId w:val="260"/>
  </w:num>
  <w:num w:numId="270">
    <w:abstractNumId w:val="163"/>
  </w:num>
  <w:num w:numId="271">
    <w:abstractNumId w:val="193"/>
  </w:num>
  <w:num w:numId="272">
    <w:abstractNumId w:val="137"/>
  </w:num>
  <w:num w:numId="273">
    <w:abstractNumId w:val="109"/>
  </w:num>
  <w:num w:numId="274">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7"/>
  </w:num>
  <w:num w:numId="277">
    <w:abstractNumId w:val="258"/>
  </w:num>
  <w:num w:numId="278">
    <w:abstractNumId w:val="86"/>
  </w:num>
  <w:num w:numId="279">
    <w:abstractNumId w:val="87"/>
  </w:num>
  <w:num w:numId="280">
    <w:abstractNumId w:val="283"/>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3"/>
  </w:num>
  <w:num w:numId="295">
    <w:abstractNumId w:val="152"/>
  </w:num>
  <w:num w:numId="296">
    <w:abstractNumId w:val="149"/>
  </w:num>
  <w:num w:numId="297">
    <w:abstractNumId w:val="95"/>
  </w:num>
  <w:num w:numId="298">
    <w:abstractNumId w:val="112"/>
  </w:num>
  <w:num w:numId="299">
    <w:abstractNumId w:val="102"/>
  </w:num>
  <w:num w:numId="300">
    <w:abstractNumId w:val="296"/>
  </w:num>
  <w:num w:numId="301">
    <w:abstractNumId w:val="192"/>
  </w:num>
  <w:num w:numId="302">
    <w:abstractNumId w:val="266"/>
  </w:num>
  <w:numIdMacAtCleanup w:val="3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 Wolski">
    <w15:presenceInfo w15:providerId="AD" w15:userId="S-1-5-21-3087080317-885096783-902502968-13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NotTrackFormatting/>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1DE0"/>
    <w:rsid w:val="0000211A"/>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14B"/>
    <w:rsid w:val="00014254"/>
    <w:rsid w:val="00014393"/>
    <w:rsid w:val="00014D9C"/>
    <w:rsid w:val="000163CF"/>
    <w:rsid w:val="00016CEC"/>
    <w:rsid w:val="00016E5A"/>
    <w:rsid w:val="00017DBF"/>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1FB0"/>
    <w:rsid w:val="00042CF7"/>
    <w:rsid w:val="00042E93"/>
    <w:rsid w:val="00043048"/>
    <w:rsid w:val="000433A9"/>
    <w:rsid w:val="000437C9"/>
    <w:rsid w:val="00043D31"/>
    <w:rsid w:val="00043E48"/>
    <w:rsid w:val="00044009"/>
    <w:rsid w:val="00044076"/>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66A66"/>
    <w:rsid w:val="00070182"/>
    <w:rsid w:val="000703E7"/>
    <w:rsid w:val="00070DEC"/>
    <w:rsid w:val="00072C0A"/>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6709"/>
    <w:rsid w:val="0008678E"/>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12DA"/>
    <w:rsid w:val="000A240C"/>
    <w:rsid w:val="000A365F"/>
    <w:rsid w:val="000A4577"/>
    <w:rsid w:val="000A4EB5"/>
    <w:rsid w:val="000A53FA"/>
    <w:rsid w:val="000A5A27"/>
    <w:rsid w:val="000A5BE3"/>
    <w:rsid w:val="000A5D30"/>
    <w:rsid w:val="000A64A4"/>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CE5"/>
    <w:rsid w:val="000E0FDA"/>
    <w:rsid w:val="000E25CE"/>
    <w:rsid w:val="000E2A5D"/>
    <w:rsid w:val="000E3DDE"/>
    <w:rsid w:val="000E3F0A"/>
    <w:rsid w:val="000E4834"/>
    <w:rsid w:val="000E487C"/>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1796"/>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4E32"/>
    <w:rsid w:val="00165BBB"/>
    <w:rsid w:val="00166C99"/>
    <w:rsid w:val="00170FF9"/>
    <w:rsid w:val="001721FC"/>
    <w:rsid w:val="00172EBC"/>
    <w:rsid w:val="001739BE"/>
    <w:rsid w:val="001740A2"/>
    <w:rsid w:val="001753DB"/>
    <w:rsid w:val="00175D35"/>
    <w:rsid w:val="0017660E"/>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5BB9"/>
    <w:rsid w:val="001870AB"/>
    <w:rsid w:val="001872CB"/>
    <w:rsid w:val="00187494"/>
    <w:rsid w:val="00190101"/>
    <w:rsid w:val="00190854"/>
    <w:rsid w:val="00190CD0"/>
    <w:rsid w:val="00190FE6"/>
    <w:rsid w:val="0019104B"/>
    <w:rsid w:val="0019131C"/>
    <w:rsid w:val="0019348D"/>
    <w:rsid w:val="001937B2"/>
    <w:rsid w:val="00194CFE"/>
    <w:rsid w:val="001964F2"/>
    <w:rsid w:val="00197907"/>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C6B59"/>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67D"/>
    <w:rsid w:val="001F5BAE"/>
    <w:rsid w:val="001F5D19"/>
    <w:rsid w:val="001F5E6E"/>
    <w:rsid w:val="001F6E15"/>
    <w:rsid w:val="001F77DE"/>
    <w:rsid w:val="001F7A10"/>
    <w:rsid w:val="00200081"/>
    <w:rsid w:val="002038A6"/>
    <w:rsid w:val="00204D32"/>
    <w:rsid w:val="00204F0A"/>
    <w:rsid w:val="00205430"/>
    <w:rsid w:val="00206892"/>
    <w:rsid w:val="00207000"/>
    <w:rsid w:val="00210663"/>
    <w:rsid w:val="002108B7"/>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2EDE"/>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511B"/>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B86"/>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EAB"/>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524"/>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E16"/>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A0C"/>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7C0"/>
    <w:rsid w:val="003A3E5C"/>
    <w:rsid w:val="003A4057"/>
    <w:rsid w:val="003A479D"/>
    <w:rsid w:val="003A4EEB"/>
    <w:rsid w:val="003A7079"/>
    <w:rsid w:val="003B0910"/>
    <w:rsid w:val="003B2126"/>
    <w:rsid w:val="003B2654"/>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35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0AB"/>
    <w:rsid w:val="003F6190"/>
    <w:rsid w:val="003F652F"/>
    <w:rsid w:val="003F72E6"/>
    <w:rsid w:val="003F7C04"/>
    <w:rsid w:val="003F7C4B"/>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96F"/>
    <w:rsid w:val="00415B67"/>
    <w:rsid w:val="00415C69"/>
    <w:rsid w:val="00420F5E"/>
    <w:rsid w:val="004230C7"/>
    <w:rsid w:val="004234F5"/>
    <w:rsid w:val="004236B1"/>
    <w:rsid w:val="00424228"/>
    <w:rsid w:val="00424702"/>
    <w:rsid w:val="00425CCE"/>
    <w:rsid w:val="0042616A"/>
    <w:rsid w:val="004266BE"/>
    <w:rsid w:val="00432729"/>
    <w:rsid w:val="0043301E"/>
    <w:rsid w:val="004334FC"/>
    <w:rsid w:val="0043544E"/>
    <w:rsid w:val="00435B66"/>
    <w:rsid w:val="00437097"/>
    <w:rsid w:val="004372B4"/>
    <w:rsid w:val="004407F9"/>
    <w:rsid w:val="00440CE4"/>
    <w:rsid w:val="00441246"/>
    <w:rsid w:val="004424FA"/>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3659"/>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47B8"/>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296"/>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5DA0"/>
    <w:rsid w:val="00506738"/>
    <w:rsid w:val="00506C16"/>
    <w:rsid w:val="0051045A"/>
    <w:rsid w:val="005106FD"/>
    <w:rsid w:val="00511232"/>
    <w:rsid w:val="00512B7C"/>
    <w:rsid w:val="00512F02"/>
    <w:rsid w:val="005136C0"/>
    <w:rsid w:val="00514093"/>
    <w:rsid w:val="00514916"/>
    <w:rsid w:val="00515798"/>
    <w:rsid w:val="0051726C"/>
    <w:rsid w:val="005172F9"/>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157F"/>
    <w:rsid w:val="0055251F"/>
    <w:rsid w:val="00553574"/>
    <w:rsid w:val="0055369F"/>
    <w:rsid w:val="00553E97"/>
    <w:rsid w:val="00554A80"/>
    <w:rsid w:val="005556BD"/>
    <w:rsid w:val="0055598B"/>
    <w:rsid w:val="00555BA3"/>
    <w:rsid w:val="00555D15"/>
    <w:rsid w:val="00557551"/>
    <w:rsid w:val="00557D9E"/>
    <w:rsid w:val="00560B8A"/>
    <w:rsid w:val="005623B0"/>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953"/>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DE5"/>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56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8F6"/>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10A8"/>
    <w:rsid w:val="00681147"/>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C5F3D"/>
    <w:rsid w:val="006D0553"/>
    <w:rsid w:val="006D08E2"/>
    <w:rsid w:val="006D1C78"/>
    <w:rsid w:val="006D23FB"/>
    <w:rsid w:val="006D307F"/>
    <w:rsid w:val="006D3802"/>
    <w:rsid w:val="006D3F98"/>
    <w:rsid w:val="006D45F2"/>
    <w:rsid w:val="006D47EC"/>
    <w:rsid w:val="006D49F8"/>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0DA"/>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D80"/>
    <w:rsid w:val="00733F99"/>
    <w:rsid w:val="00734424"/>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570B5"/>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1FD1"/>
    <w:rsid w:val="00793A0F"/>
    <w:rsid w:val="007940DE"/>
    <w:rsid w:val="00794619"/>
    <w:rsid w:val="00794BD4"/>
    <w:rsid w:val="00794CB8"/>
    <w:rsid w:val="0079504A"/>
    <w:rsid w:val="00795573"/>
    <w:rsid w:val="00795C92"/>
    <w:rsid w:val="00796708"/>
    <w:rsid w:val="007977A1"/>
    <w:rsid w:val="007979A9"/>
    <w:rsid w:val="00797DFE"/>
    <w:rsid w:val="007A0756"/>
    <w:rsid w:val="007A08ED"/>
    <w:rsid w:val="007A1AAE"/>
    <w:rsid w:val="007A23EC"/>
    <w:rsid w:val="007A37A2"/>
    <w:rsid w:val="007A3EFE"/>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688"/>
    <w:rsid w:val="007C0975"/>
    <w:rsid w:val="007C0A52"/>
    <w:rsid w:val="007C0AD4"/>
    <w:rsid w:val="007C11C1"/>
    <w:rsid w:val="007C1D55"/>
    <w:rsid w:val="007C33BF"/>
    <w:rsid w:val="007C3534"/>
    <w:rsid w:val="007C501A"/>
    <w:rsid w:val="007C51E8"/>
    <w:rsid w:val="007C5FE9"/>
    <w:rsid w:val="007C61FE"/>
    <w:rsid w:val="007C6E4C"/>
    <w:rsid w:val="007D0E52"/>
    <w:rsid w:val="007D10E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93B"/>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2545"/>
    <w:rsid w:val="0089399C"/>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5F75"/>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E6A99"/>
    <w:rsid w:val="008F0660"/>
    <w:rsid w:val="008F0E27"/>
    <w:rsid w:val="008F112A"/>
    <w:rsid w:val="008F1426"/>
    <w:rsid w:val="008F1ACA"/>
    <w:rsid w:val="008F2255"/>
    <w:rsid w:val="008F3EFE"/>
    <w:rsid w:val="008F40CF"/>
    <w:rsid w:val="008F40F5"/>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55FA"/>
    <w:rsid w:val="009064A6"/>
    <w:rsid w:val="0090687D"/>
    <w:rsid w:val="0090742C"/>
    <w:rsid w:val="00907624"/>
    <w:rsid w:val="00907E28"/>
    <w:rsid w:val="00907F5C"/>
    <w:rsid w:val="009102E6"/>
    <w:rsid w:val="00911FC1"/>
    <w:rsid w:val="0091290B"/>
    <w:rsid w:val="00913627"/>
    <w:rsid w:val="009138FF"/>
    <w:rsid w:val="00913D1F"/>
    <w:rsid w:val="00913F12"/>
    <w:rsid w:val="009140C3"/>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6774"/>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679"/>
    <w:rsid w:val="009A78B5"/>
    <w:rsid w:val="009B02ED"/>
    <w:rsid w:val="009B09C9"/>
    <w:rsid w:val="009B0DE9"/>
    <w:rsid w:val="009B1649"/>
    <w:rsid w:val="009B1676"/>
    <w:rsid w:val="009B23E3"/>
    <w:rsid w:val="009B301C"/>
    <w:rsid w:val="009B319F"/>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EC1"/>
    <w:rsid w:val="009D2F6E"/>
    <w:rsid w:val="009D31C7"/>
    <w:rsid w:val="009D3532"/>
    <w:rsid w:val="009D3596"/>
    <w:rsid w:val="009D365C"/>
    <w:rsid w:val="009D3A1B"/>
    <w:rsid w:val="009D3A9A"/>
    <w:rsid w:val="009D5217"/>
    <w:rsid w:val="009D52BA"/>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778CE"/>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0BAE"/>
    <w:rsid w:val="00AB124D"/>
    <w:rsid w:val="00AB1BEE"/>
    <w:rsid w:val="00AB1DCD"/>
    <w:rsid w:val="00AB28D5"/>
    <w:rsid w:val="00AB3B05"/>
    <w:rsid w:val="00AB4B31"/>
    <w:rsid w:val="00AB4E58"/>
    <w:rsid w:val="00AB52CC"/>
    <w:rsid w:val="00AB587C"/>
    <w:rsid w:val="00AB6399"/>
    <w:rsid w:val="00AB6D36"/>
    <w:rsid w:val="00AB6E59"/>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AB5"/>
    <w:rsid w:val="00B03EF1"/>
    <w:rsid w:val="00B04210"/>
    <w:rsid w:val="00B05DDA"/>
    <w:rsid w:val="00B0787C"/>
    <w:rsid w:val="00B13032"/>
    <w:rsid w:val="00B133B7"/>
    <w:rsid w:val="00B13692"/>
    <w:rsid w:val="00B13F28"/>
    <w:rsid w:val="00B14875"/>
    <w:rsid w:val="00B15700"/>
    <w:rsid w:val="00B15CBB"/>
    <w:rsid w:val="00B15DB6"/>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5F5"/>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774E6"/>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B7E82"/>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2A0"/>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3F9C"/>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BE5"/>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373"/>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3B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3FBC"/>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466"/>
    <w:rsid w:val="00CC6588"/>
    <w:rsid w:val="00CC71F0"/>
    <w:rsid w:val="00CC77E9"/>
    <w:rsid w:val="00CC7B04"/>
    <w:rsid w:val="00CD213C"/>
    <w:rsid w:val="00CD233E"/>
    <w:rsid w:val="00CD256C"/>
    <w:rsid w:val="00CD2B0E"/>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0615"/>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5D54"/>
    <w:rsid w:val="00D57128"/>
    <w:rsid w:val="00D6009F"/>
    <w:rsid w:val="00D61CDC"/>
    <w:rsid w:val="00D620F7"/>
    <w:rsid w:val="00D627FC"/>
    <w:rsid w:val="00D62CA1"/>
    <w:rsid w:val="00D62E1B"/>
    <w:rsid w:val="00D64399"/>
    <w:rsid w:val="00D64B77"/>
    <w:rsid w:val="00D6580E"/>
    <w:rsid w:val="00D65820"/>
    <w:rsid w:val="00D66A4B"/>
    <w:rsid w:val="00D66B6A"/>
    <w:rsid w:val="00D6712A"/>
    <w:rsid w:val="00D7135E"/>
    <w:rsid w:val="00D721B8"/>
    <w:rsid w:val="00D72AF3"/>
    <w:rsid w:val="00D73DC6"/>
    <w:rsid w:val="00D73EC4"/>
    <w:rsid w:val="00D75772"/>
    <w:rsid w:val="00D75939"/>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28D"/>
    <w:rsid w:val="00DA5482"/>
    <w:rsid w:val="00DA65EF"/>
    <w:rsid w:val="00DA6A17"/>
    <w:rsid w:val="00DA6E0C"/>
    <w:rsid w:val="00DA6F02"/>
    <w:rsid w:val="00DA7DD0"/>
    <w:rsid w:val="00DB00E5"/>
    <w:rsid w:val="00DB136C"/>
    <w:rsid w:val="00DB1415"/>
    <w:rsid w:val="00DB1958"/>
    <w:rsid w:val="00DB30BB"/>
    <w:rsid w:val="00DB5E19"/>
    <w:rsid w:val="00DB5F19"/>
    <w:rsid w:val="00DB610B"/>
    <w:rsid w:val="00DB61F3"/>
    <w:rsid w:val="00DB6F2D"/>
    <w:rsid w:val="00DB6F5F"/>
    <w:rsid w:val="00DB702D"/>
    <w:rsid w:val="00DB729A"/>
    <w:rsid w:val="00DC0325"/>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0DC"/>
    <w:rsid w:val="00DE3289"/>
    <w:rsid w:val="00DE34D6"/>
    <w:rsid w:val="00DE4151"/>
    <w:rsid w:val="00DE5D7D"/>
    <w:rsid w:val="00DE617A"/>
    <w:rsid w:val="00DE6470"/>
    <w:rsid w:val="00DE6DBA"/>
    <w:rsid w:val="00DF0700"/>
    <w:rsid w:val="00DF08B4"/>
    <w:rsid w:val="00DF0CEB"/>
    <w:rsid w:val="00DF0E28"/>
    <w:rsid w:val="00DF179A"/>
    <w:rsid w:val="00DF19B4"/>
    <w:rsid w:val="00DF2641"/>
    <w:rsid w:val="00DF2F72"/>
    <w:rsid w:val="00DF345C"/>
    <w:rsid w:val="00DF3BE4"/>
    <w:rsid w:val="00DF471E"/>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1E4"/>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3BFA"/>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B8"/>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600F"/>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3614"/>
    <w:rsid w:val="00EB4827"/>
    <w:rsid w:val="00EB4A04"/>
    <w:rsid w:val="00EB56D9"/>
    <w:rsid w:val="00EB5845"/>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1BB8"/>
    <w:rsid w:val="00ED234A"/>
    <w:rsid w:val="00ED29E5"/>
    <w:rsid w:val="00ED2FDF"/>
    <w:rsid w:val="00ED380C"/>
    <w:rsid w:val="00ED3970"/>
    <w:rsid w:val="00ED39B5"/>
    <w:rsid w:val="00ED49B7"/>
    <w:rsid w:val="00ED6E8D"/>
    <w:rsid w:val="00ED7D4C"/>
    <w:rsid w:val="00EE1299"/>
    <w:rsid w:val="00EE2788"/>
    <w:rsid w:val="00EE3751"/>
    <w:rsid w:val="00EE4058"/>
    <w:rsid w:val="00EE48B2"/>
    <w:rsid w:val="00EE59F5"/>
    <w:rsid w:val="00EE5CF0"/>
    <w:rsid w:val="00EE5E6F"/>
    <w:rsid w:val="00EE7793"/>
    <w:rsid w:val="00EF1D49"/>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3E"/>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37FA"/>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24"/>
    <w:rsid w:val="00FE7581"/>
    <w:rsid w:val="00FE7668"/>
    <w:rsid w:val="00FE7D22"/>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image" Target="media/image6.emf"/><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people" Target="people.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5E94-A11E-4DB1-AF1B-4306452E9751}">
  <ds:schemaRefs>
    <ds:schemaRef ds:uri="http://schemas.openxmlformats.org/officeDocument/2006/bibliography"/>
  </ds:schemaRefs>
</ds:datastoreItem>
</file>

<file path=customXml/itemProps2.xml><?xml version="1.0" encoding="utf-8"?>
<ds:datastoreItem xmlns:ds="http://schemas.openxmlformats.org/officeDocument/2006/customXml" ds:itemID="{D6CE6077-1A8A-4CDA-8350-FA529BAA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198</Pages>
  <Words>57502</Words>
  <Characters>345018</Characters>
  <Application>Microsoft Office Word</Application>
  <DocSecurity>0</DocSecurity>
  <Lines>2875</Lines>
  <Paragraphs>803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401717</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5</cp:revision>
  <cp:lastPrinted>2020-07-22T08:51:00Z</cp:lastPrinted>
  <dcterms:created xsi:type="dcterms:W3CDTF">2021-08-20T10:18:00Z</dcterms:created>
  <dcterms:modified xsi:type="dcterms:W3CDTF">2021-10-29T08:32:00Z</dcterms:modified>
</cp:coreProperties>
</file>